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80B" w:rsidRPr="00352EBE" w:rsidRDefault="00FD580B" w:rsidP="00FD580B">
      <w:pPr>
        <w:tabs>
          <w:tab w:val="right" w:pos="10207"/>
        </w:tabs>
        <w:ind w:right="-2"/>
        <w:jc w:val="right"/>
        <w:rPr>
          <w:b/>
          <w:szCs w:val="26"/>
        </w:rPr>
      </w:pPr>
      <w:bookmarkStart w:id="0" w:name="_GoBack"/>
      <w:bookmarkEnd w:id="0"/>
      <w:r w:rsidRPr="00352EBE">
        <w:rPr>
          <w:b/>
          <w:szCs w:val="26"/>
        </w:rPr>
        <w:t>«УТВЕРЖДАЮ»</w:t>
      </w:r>
    </w:p>
    <w:p w:rsidR="00FD580B" w:rsidRDefault="00FD580B" w:rsidP="00FD580B">
      <w:pPr>
        <w:ind w:right="-1"/>
        <w:jc w:val="right"/>
        <w:rPr>
          <w:szCs w:val="26"/>
        </w:rPr>
      </w:pPr>
      <w:r>
        <w:rPr>
          <w:szCs w:val="26"/>
        </w:rPr>
        <w:t xml:space="preserve">Первый заместитель директора – </w:t>
      </w:r>
    </w:p>
    <w:p w:rsidR="00FD580B" w:rsidRDefault="00FD580B" w:rsidP="00FD580B">
      <w:pPr>
        <w:ind w:right="-1"/>
        <w:jc w:val="right"/>
        <w:rPr>
          <w:szCs w:val="26"/>
        </w:rPr>
      </w:pPr>
      <w:r>
        <w:rPr>
          <w:szCs w:val="26"/>
        </w:rPr>
        <w:t>главный инженер</w:t>
      </w:r>
    </w:p>
    <w:p w:rsidR="00410046" w:rsidRPr="00352EBE" w:rsidRDefault="00410046" w:rsidP="00FD580B">
      <w:pPr>
        <w:ind w:right="-1"/>
        <w:jc w:val="right"/>
        <w:rPr>
          <w:szCs w:val="26"/>
        </w:rPr>
      </w:pPr>
      <w:r>
        <w:rPr>
          <w:szCs w:val="26"/>
        </w:rPr>
        <w:t>филиала ПАО «</w:t>
      </w:r>
      <w:proofErr w:type="spellStart"/>
      <w:r>
        <w:rPr>
          <w:szCs w:val="26"/>
        </w:rPr>
        <w:t>Россети</w:t>
      </w:r>
      <w:proofErr w:type="spellEnd"/>
      <w:r>
        <w:rPr>
          <w:szCs w:val="26"/>
        </w:rPr>
        <w:t xml:space="preserve"> Центр»-«Ярэнерго»</w:t>
      </w:r>
    </w:p>
    <w:p w:rsidR="00FD580B" w:rsidRPr="00352EBE" w:rsidRDefault="00FD580B" w:rsidP="00FD580B">
      <w:pPr>
        <w:tabs>
          <w:tab w:val="right" w:pos="10207"/>
        </w:tabs>
        <w:ind w:right="-2"/>
        <w:jc w:val="right"/>
        <w:rPr>
          <w:szCs w:val="26"/>
        </w:rPr>
      </w:pPr>
      <w:r>
        <w:rPr>
          <w:szCs w:val="26"/>
        </w:rPr>
        <w:t>_______________________ /В.В. Плещев</w:t>
      </w:r>
    </w:p>
    <w:p w:rsidR="00FD580B" w:rsidRPr="00352EBE" w:rsidRDefault="00FD580B" w:rsidP="00FD580B">
      <w:pPr>
        <w:jc w:val="right"/>
        <w:rPr>
          <w:b/>
        </w:rPr>
      </w:pPr>
      <w:r>
        <w:rPr>
          <w:szCs w:val="26"/>
        </w:rPr>
        <w:t>«_______» ___________________ 2021</w:t>
      </w:r>
      <w:r w:rsidRPr="00352EBE">
        <w:rPr>
          <w:szCs w:val="26"/>
        </w:rPr>
        <w:t xml:space="preserve"> г.</w:t>
      </w:r>
    </w:p>
    <w:p w:rsidR="00E30A36" w:rsidRDefault="00E30A36" w:rsidP="00B17989">
      <w:pPr>
        <w:ind w:left="705"/>
        <w:jc w:val="center"/>
        <w:rPr>
          <w:b/>
          <w:sz w:val="26"/>
          <w:szCs w:val="26"/>
        </w:rPr>
      </w:pPr>
    </w:p>
    <w:p w:rsidR="00FD580B" w:rsidRDefault="00FD580B" w:rsidP="00B17989">
      <w:pPr>
        <w:ind w:left="705"/>
        <w:jc w:val="center"/>
        <w:rPr>
          <w:b/>
          <w:sz w:val="26"/>
          <w:szCs w:val="26"/>
        </w:rPr>
      </w:pPr>
    </w:p>
    <w:p w:rsidR="003A7A83" w:rsidRPr="003A7A83" w:rsidRDefault="003A7A83" w:rsidP="003A7A83">
      <w:pPr>
        <w:pStyle w:val="2"/>
        <w:numPr>
          <w:ins w:id="1" w:author="Kozlov_E" w:date="2005-05-24T16:56:00Z"/>
        </w:numPr>
        <w:spacing w:after="120"/>
        <w:ind w:left="0" w:firstLine="0"/>
        <w:jc w:val="center"/>
        <w:rPr>
          <w:b/>
        </w:rPr>
      </w:pPr>
      <w:r w:rsidRPr="003A7A83">
        <w:rPr>
          <w:b/>
        </w:rPr>
        <w:t>ТЕХНИЧЕСКОЕ ЗАДАНИЕ</w:t>
      </w:r>
    </w:p>
    <w:p w:rsidR="009526D0" w:rsidRDefault="003A7A83" w:rsidP="003A7A83">
      <w:pPr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EC5019">
        <w:rPr>
          <w:b/>
          <w:sz w:val="26"/>
          <w:szCs w:val="26"/>
        </w:rPr>
        <w:t>закупку</w:t>
      </w:r>
      <w:r w:rsidRPr="00A57AE8">
        <w:rPr>
          <w:b/>
          <w:sz w:val="26"/>
          <w:szCs w:val="26"/>
        </w:rPr>
        <w:t xml:space="preserve"> </w:t>
      </w:r>
      <w:r w:rsidR="007F6CD4">
        <w:rPr>
          <w:b/>
          <w:sz w:val="26"/>
          <w:szCs w:val="26"/>
        </w:rPr>
        <w:t>средств малой механизации</w:t>
      </w:r>
    </w:p>
    <w:p w:rsidR="00410046" w:rsidRDefault="00410046" w:rsidP="003A7A8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</w:t>
      </w:r>
      <w:proofErr w:type="spellStart"/>
      <w:r>
        <w:rPr>
          <w:b/>
          <w:sz w:val="26"/>
          <w:szCs w:val="26"/>
        </w:rPr>
        <w:t>бензобур</w:t>
      </w:r>
      <w:proofErr w:type="spellEnd"/>
      <w:r>
        <w:rPr>
          <w:b/>
          <w:sz w:val="26"/>
          <w:szCs w:val="26"/>
        </w:rPr>
        <w:t>/</w:t>
      </w:r>
      <w:proofErr w:type="spellStart"/>
      <w:r>
        <w:rPr>
          <w:b/>
          <w:sz w:val="26"/>
          <w:szCs w:val="26"/>
        </w:rPr>
        <w:t>мотобур</w:t>
      </w:r>
      <w:proofErr w:type="spellEnd"/>
      <w:r>
        <w:rPr>
          <w:b/>
          <w:sz w:val="26"/>
          <w:szCs w:val="26"/>
        </w:rPr>
        <w:t>)</w:t>
      </w:r>
    </w:p>
    <w:p w:rsidR="003A7A83" w:rsidRPr="00FD580B" w:rsidRDefault="003A7A83" w:rsidP="003A7A83">
      <w:pPr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  Лот № </w:t>
      </w:r>
      <w:r w:rsidR="007F6CD4" w:rsidRPr="007F6CD4">
        <w:rPr>
          <w:b/>
          <w:sz w:val="26"/>
          <w:szCs w:val="26"/>
          <w:u w:val="single"/>
        </w:rPr>
        <w:t>310</w:t>
      </w:r>
      <w:r w:rsidR="007F6CD4">
        <w:rPr>
          <w:b/>
          <w:sz w:val="26"/>
          <w:szCs w:val="26"/>
          <w:u w:val="single"/>
          <w:lang w:val="en-US"/>
        </w:rPr>
        <w:t>C</w:t>
      </w:r>
      <w:r w:rsidR="00FD580B">
        <w:rPr>
          <w:b/>
          <w:sz w:val="26"/>
          <w:szCs w:val="26"/>
          <w:u w:val="single"/>
        </w:rPr>
        <w:t>.</w:t>
      </w:r>
    </w:p>
    <w:p w:rsidR="00B17989" w:rsidRPr="005C6B5D" w:rsidRDefault="00B17989" w:rsidP="00ED7FB0">
      <w:pPr>
        <w:ind w:firstLine="709"/>
        <w:jc w:val="both"/>
        <w:rPr>
          <w:b/>
          <w:bCs/>
          <w:sz w:val="26"/>
          <w:szCs w:val="26"/>
        </w:rPr>
      </w:pPr>
    </w:p>
    <w:p w:rsidR="003A7A83" w:rsidRPr="00D3182C" w:rsidRDefault="003A7A83" w:rsidP="003A7A83">
      <w:pPr>
        <w:pStyle w:val="ab"/>
        <w:numPr>
          <w:ilvl w:val="0"/>
          <w:numId w:val="14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6"/>
        </w:rPr>
      </w:pPr>
      <w:r w:rsidRPr="00D3182C">
        <w:rPr>
          <w:b/>
          <w:bCs/>
          <w:sz w:val="24"/>
          <w:szCs w:val="26"/>
        </w:rPr>
        <w:t>Общая часть.</w:t>
      </w:r>
    </w:p>
    <w:p w:rsidR="009526D0" w:rsidRDefault="00D17409" w:rsidP="009526D0">
      <w:pPr>
        <w:spacing w:line="276" w:lineRule="auto"/>
        <w:ind w:firstLine="709"/>
        <w:jc w:val="both"/>
      </w:pPr>
      <w:r>
        <w:t>П</w:t>
      </w:r>
      <w:r w:rsidR="003A7A83" w:rsidRPr="00534713">
        <w:t>АО «</w:t>
      </w:r>
      <w:proofErr w:type="spellStart"/>
      <w:r w:rsidR="00410046">
        <w:t>Россети</w:t>
      </w:r>
      <w:proofErr w:type="spellEnd"/>
      <w:r w:rsidR="003A7A83" w:rsidRPr="00534713">
        <w:t xml:space="preserve"> Центр»</w:t>
      </w:r>
      <w:r w:rsidR="00F955AE">
        <w:t xml:space="preserve"> (Покупатель)</w:t>
      </w:r>
      <w:r w:rsidR="003A7A83" w:rsidRPr="00534713">
        <w:t xml:space="preserve"> производит</w:t>
      </w:r>
      <w:r w:rsidR="00EC5019">
        <w:t xml:space="preserve"> закупку</w:t>
      </w:r>
      <w:r w:rsidR="00B677C6">
        <w:t xml:space="preserve"> 16 (</w:t>
      </w:r>
      <w:r w:rsidR="00B677C6" w:rsidRPr="00B677C6">
        <w:rPr>
          <w:i/>
        </w:rPr>
        <w:t>шестнадцати</w:t>
      </w:r>
      <w:r w:rsidR="00B677C6">
        <w:t>)</w:t>
      </w:r>
      <w:r w:rsidR="003A7A83" w:rsidRPr="00534713">
        <w:t xml:space="preserve"> </w:t>
      </w:r>
      <w:proofErr w:type="spellStart"/>
      <w:r w:rsidR="00410046">
        <w:t>бензобуров</w:t>
      </w:r>
      <w:proofErr w:type="spellEnd"/>
      <w:r w:rsidR="00410046">
        <w:t>/</w:t>
      </w:r>
      <w:proofErr w:type="spellStart"/>
      <w:r w:rsidR="00410046">
        <w:t>мотобуров</w:t>
      </w:r>
      <w:proofErr w:type="spellEnd"/>
      <w:r w:rsidR="00410046">
        <w:t xml:space="preserve"> </w:t>
      </w:r>
      <w:r w:rsidR="003A7A83" w:rsidRPr="00534713">
        <w:t xml:space="preserve">для </w:t>
      </w:r>
      <w:r w:rsidR="00F955AE">
        <w:t>обеспечения потребности филиала ПАО «</w:t>
      </w:r>
      <w:proofErr w:type="spellStart"/>
      <w:r w:rsidR="00410046">
        <w:t>Россети</w:t>
      </w:r>
      <w:proofErr w:type="spellEnd"/>
      <w:r w:rsidR="00FD580B">
        <w:t xml:space="preserve"> Центр» - «Ярэнерго» в 2021</w:t>
      </w:r>
      <w:r w:rsidR="00F955AE">
        <w:t xml:space="preserve"> г</w:t>
      </w:r>
      <w:r w:rsidR="003A7A83" w:rsidRPr="00EC5019">
        <w:t>.</w:t>
      </w:r>
    </w:p>
    <w:p w:rsidR="003A7A83" w:rsidRPr="00D3182C" w:rsidRDefault="003A7A83" w:rsidP="00600B3E">
      <w:pPr>
        <w:pStyle w:val="ab"/>
        <w:numPr>
          <w:ilvl w:val="0"/>
          <w:numId w:val="14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D3182C">
        <w:rPr>
          <w:b/>
          <w:bCs/>
          <w:sz w:val="24"/>
          <w:szCs w:val="24"/>
        </w:rPr>
        <w:t>Предмет конкурса.</w:t>
      </w:r>
    </w:p>
    <w:p w:rsidR="009526D0" w:rsidRDefault="009526D0" w:rsidP="00600B3E">
      <w:pPr>
        <w:spacing w:line="276" w:lineRule="auto"/>
        <w:ind w:firstLine="709"/>
      </w:pPr>
      <w:r w:rsidRPr="00612811">
        <w:t xml:space="preserve">Поставщик обеспечивает поставку </w:t>
      </w:r>
      <w:proofErr w:type="spellStart"/>
      <w:r w:rsidR="00B677C6">
        <w:t>бензобуров</w:t>
      </w:r>
      <w:proofErr w:type="spellEnd"/>
      <w:r w:rsidR="00B677C6">
        <w:t>/</w:t>
      </w:r>
      <w:proofErr w:type="spellStart"/>
      <w:proofErr w:type="gramStart"/>
      <w:r w:rsidR="00B677C6">
        <w:t>мотобуров</w:t>
      </w:r>
      <w:proofErr w:type="spellEnd"/>
      <w:r w:rsidR="00B677C6">
        <w:t xml:space="preserve">  </w:t>
      </w:r>
      <w:r w:rsidRPr="00612811">
        <w:t>на</w:t>
      </w:r>
      <w:proofErr w:type="gramEnd"/>
      <w:r w:rsidRPr="00612811">
        <w:t xml:space="preserve"> склад получател</w:t>
      </w:r>
      <w:r>
        <w:t>я</w:t>
      </w:r>
      <w:r w:rsidRPr="00612811">
        <w:t xml:space="preserve"> – филиал</w:t>
      </w:r>
      <w:r>
        <w:t>а</w:t>
      </w:r>
      <w:r w:rsidRPr="00612811">
        <w:t xml:space="preserve"> </w:t>
      </w:r>
      <w:r>
        <w:t>П</w:t>
      </w:r>
      <w:r w:rsidRPr="00612811">
        <w:t>АО «</w:t>
      </w:r>
      <w:proofErr w:type="spellStart"/>
      <w:r w:rsidR="00410046">
        <w:t>Россети</w:t>
      </w:r>
      <w:proofErr w:type="spellEnd"/>
      <w:r w:rsidRPr="00612811">
        <w:t xml:space="preserve"> Центр»</w:t>
      </w:r>
      <w:r w:rsidR="00EC5019">
        <w:t>-«Ярэнерго»</w:t>
      </w:r>
      <w:r w:rsidRPr="00612811">
        <w:t xml:space="preserve"> в объемах и </w:t>
      </w:r>
      <w:r>
        <w:t xml:space="preserve">в </w:t>
      </w:r>
      <w:r w:rsidRPr="00612811">
        <w:t>сроки</w:t>
      </w:r>
      <w:r>
        <w:t>,</w:t>
      </w:r>
      <w:r w:rsidRPr="00612811">
        <w:t xml:space="preserve"> </w:t>
      </w:r>
      <w:r w:rsidRPr="00DD413C">
        <w:t>у</w:t>
      </w:r>
      <w:r w:rsidR="00EC5019">
        <w:t>становленные</w:t>
      </w:r>
      <w:r w:rsidRPr="00DD413C">
        <w:t xml:space="preserve"> данн</w:t>
      </w:r>
      <w:r w:rsidR="00EC5019">
        <w:t>ы</w:t>
      </w:r>
      <w:r w:rsidRPr="00DD413C">
        <w:t>м ТЗ</w:t>
      </w:r>
      <w:r w:rsidR="00EC5019">
        <w:t>:</w:t>
      </w:r>
    </w:p>
    <w:tbl>
      <w:tblPr>
        <w:tblStyle w:val="12"/>
        <w:tblW w:w="5000" w:type="pct"/>
        <w:jc w:val="center"/>
        <w:tblLook w:val="04A0" w:firstRow="1" w:lastRow="0" w:firstColumn="1" w:lastColumn="0" w:noHBand="0" w:noVBand="1"/>
      </w:tblPr>
      <w:tblGrid>
        <w:gridCol w:w="1641"/>
        <w:gridCol w:w="1919"/>
        <w:gridCol w:w="1987"/>
        <w:gridCol w:w="1987"/>
        <w:gridCol w:w="2379"/>
      </w:tblGrid>
      <w:tr w:rsidR="00B677C6" w:rsidRPr="00EC5019" w:rsidTr="00B677C6">
        <w:trPr>
          <w:trHeight w:val="20"/>
          <w:jc w:val="center"/>
        </w:trPr>
        <w:tc>
          <w:tcPr>
            <w:tcW w:w="828" w:type="pct"/>
            <w:vAlign w:val="center"/>
          </w:tcPr>
          <w:p w:rsidR="00B677C6" w:rsidRPr="00EC5019" w:rsidRDefault="00B677C6" w:rsidP="00EC5019">
            <w:pPr>
              <w:tabs>
                <w:tab w:val="left" w:pos="993"/>
              </w:tabs>
              <w:spacing w:after="60"/>
              <w:jc w:val="center"/>
            </w:pPr>
            <w:r w:rsidRPr="00EC5019">
              <w:t>Филиал</w:t>
            </w:r>
          </w:p>
        </w:tc>
        <w:tc>
          <w:tcPr>
            <w:tcW w:w="968" w:type="pct"/>
            <w:vAlign w:val="center"/>
          </w:tcPr>
          <w:p w:rsidR="00B677C6" w:rsidRPr="00EC5019" w:rsidRDefault="00B677C6" w:rsidP="00EC5019">
            <w:pPr>
              <w:tabs>
                <w:tab w:val="left" w:pos="993"/>
              </w:tabs>
              <w:spacing w:after="60"/>
              <w:jc w:val="center"/>
            </w:pPr>
            <w:r w:rsidRPr="00EC5019">
              <w:t>Вид транспорта</w:t>
            </w:r>
          </w:p>
        </w:tc>
        <w:tc>
          <w:tcPr>
            <w:tcW w:w="1002" w:type="pct"/>
          </w:tcPr>
          <w:p w:rsidR="00B677C6" w:rsidRPr="00EC5019" w:rsidRDefault="00B677C6" w:rsidP="00EC5019">
            <w:pPr>
              <w:tabs>
                <w:tab w:val="left" w:pos="993"/>
              </w:tabs>
              <w:spacing w:after="60"/>
              <w:jc w:val="center"/>
            </w:pPr>
            <w:r>
              <w:t>Кол-во</w:t>
            </w:r>
            <w:r w:rsidR="003F5ADE">
              <w:t xml:space="preserve">, </w:t>
            </w:r>
            <w:proofErr w:type="spellStart"/>
            <w:r w:rsidR="003F5ADE">
              <w:t>шт</w:t>
            </w:r>
            <w:proofErr w:type="spellEnd"/>
          </w:p>
        </w:tc>
        <w:tc>
          <w:tcPr>
            <w:tcW w:w="1002" w:type="pct"/>
            <w:vAlign w:val="center"/>
          </w:tcPr>
          <w:p w:rsidR="00B677C6" w:rsidRPr="00EC5019" w:rsidRDefault="00B677C6" w:rsidP="00EC5019">
            <w:pPr>
              <w:tabs>
                <w:tab w:val="left" w:pos="993"/>
              </w:tabs>
              <w:spacing w:after="60"/>
              <w:jc w:val="center"/>
            </w:pPr>
            <w:r w:rsidRPr="00EC5019">
              <w:t>Точка поставки</w:t>
            </w:r>
          </w:p>
        </w:tc>
        <w:tc>
          <w:tcPr>
            <w:tcW w:w="1200" w:type="pct"/>
            <w:vAlign w:val="center"/>
          </w:tcPr>
          <w:p w:rsidR="00B677C6" w:rsidRPr="00EC5019" w:rsidRDefault="00B677C6" w:rsidP="00EC5019">
            <w:pPr>
              <w:tabs>
                <w:tab w:val="left" w:pos="993"/>
              </w:tabs>
              <w:spacing w:after="60"/>
              <w:jc w:val="center"/>
            </w:pPr>
            <w:r w:rsidRPr="00EC5019">
              <w:t>Срок поставки</w:t>
            </w:r>
          </w:p>
        </w:tc>
      </w:tr>
      <w:tr w:rsidR="00B677C6" w:rsidRPr="00EC5019" w:rsidTr="00B677C6">
        <w:trPr>
          <w:trHeight w:val="1340"/>
          <w:jc w:val="center"/>
        </w:trPr>
        <w:tc>
          <w:tcPr>
            <w:tcW w:w="828" w:type="pct"/>
            <w:vAlign w:val="center"/>
          </w:tcPr>
          <w:p w:rsidR="00B677C6" w:rsidRPr="00EC5019" w:rsidRDefault="00B677C6" w:rsidP="00B677C6">
            <w:pPr>
              <w:tabs>
                <w:tab w:val="left" w:pos="993"/>
              </w:tabs>
              <w:spacing w:after="60"/>
              <w:jc w:val="center"/>
            </w:pPr>
            <w:r w:rsidRPr="00EC5019">
              <w:t>Ярэнерго</w:t>
            </w:r>
          </w:p>
        </w:tc>
        <w:tc>
          <w:tcPr>
            <w:tcW w:w="968" w:type="pct"/>
            <w:vAlign w:val="center"/>
          </w:tcPr>
          <w:p w:rsidR="00B677C6" w:rsidRPr="00EC5019" w:rsidRDefault="00B677C6" w:rsidP="00B677C6">
            <w:pPr>
              <w:tabs>
                <w:tab w:val="left" w:pos="993"/>
              </w:tabs>
              <w:spacing w:after="60"/>
              <w:jc w:val="center"/>
            </w:pPr>
            <w:r w:rsidRPr="00EC5019">
              <w:t>Авто</w:t>
            </w:r>
          </w:p>
        </w:tc>
        <w:tc>
          <w:tcPr>
            <w:tcW w:w="1002" w:type="pct"/>
            <w:vAlign w:val="center"/>
          </w:tcPr>
          <w:p w:rsidR="00B677C6" w:rsidRDefault="00B677C6" w:rsidP="00B677C6">
            <w:pPr>
              <w:tabs>
                <w:tab w:val="left" w:pos="993"/>
              </w:tabs>
              <w:spacing w:after="60"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002" w:type="pct"/>
            <w:vAlign w:val="center"/>
          </w:tcPr>
          <w:p w:rsidR="00B677C6" w:rsidRDefault="00B677C6" w:rsidP="00B677C6">
            <w:pPr>
              <w:tabs>
                <w:tab w:val="left" w:pos="993"/>
              </w:tabs>
              <w:spacing w:after="60" w:line="276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B677C6" w:rsidRDefault="00B677C6" w:rsidP="00B677C6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410046">
              <w:rPr>
                <w:color w:val="000000"/>
                <w:sz w:val="22"/>
                <w:szCs w:val="22"/>
              </w:rPr>
              <w:t>г.Ярославль</w:t>
            </w:r>
            <w:proofErr w:type="spellEnd"/>
            <w:r w:rsidRPr="00410046">
              <w:rPr>
                <w:color w:val="000000"/>
                <w:sz w:val="22"/>
                <w:szCs w:val="22"/>
              </w:rPr>
              <w:t>,</w:t>
            </w:r>
          </w:p>
          <w:p w:rsidR="00B677C6" w:rsidRPr="00F955AE" w:rsidRDefault="00B677C6" w:rsidP="00B677C6">
            <w:pPr>
              <w:tabs>
                <w:tab w:val="left" w:pos="993"/>
              </w:tabs>
              <w:spacing w:line="276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410046">
              <w:rPr>
                <w:color w:val="000000"/>
                <w:sz w:val="22"/>
                <w:szCs w:val="22"/>
              </w:rPr>
              <w:t>ул. Северная ПС, 9</w:t>
            </w:r>
          </w:p>
        </w:tc>
        <w:tc>
          <w:tcPr>
            <w:tcW w:w="1200" w:type="pct"/>
            <w:vAlign w:val="center"/>
          </w:tcPr>
          <w:p w:rsidR="00B677C6" w:rsidRPr="00EC5019" w:rsidRDefault="00B677C6" w:rsidP="00B677C6">
            <w:pPr>
              <w:tabs>
                <w:tab w:val="left" w:pos="993"/>
              </w:tabs>
              <w:spacing w:after="60"/>
              <w:jc w:val="center"/>
            </w:pPr>
            <w:r>
              <w:t>С момента заключения договора до 20.12.2021</w:t>
            </w:r>
          </w:p>
        </w:tc>
      </w:tr>
    </w:tbl>
    <w:p w:rsidR="00836C41" w:rsidRPr="00AD5EC4" w:rsidRDefault="00836C41" w:rsidP="00EC5019">
      <w:pPr>
        <w:tabs>
          <w:tab w:val="left" w:pos="993"/>
        </w:tabs>
        <w:spacing w:line="276" w:lineRule="auto"/>
        <w:jc w:val="both"/>
        <w:rPr>
          <w:b/>
          <w:bCs/>
        </w:rPr>
      </w:pPr>
    </w:p>
    <w:p w:rsidR="003A7A83" w:rsidRPr="00AD5EC4" w:rsidRDefault="00836C41" w:rsidP="00600B3E">
      <w:pPr>
        <w:pStyle w:val="ab"/>
        <w:tabs>
          <w:tab w:val="left" w:pos="993"/>
        </w:tabs>
        <w:spacing w:line="276" w:lineRule="auto"/>
        <w:ind w:left="709"/>
        <w:jc w:val="both"/>
        <w:rPr>
          <w:b/>
          <w:bCs/>
          <w:sz w:val="24"/>
          <w:szCs w:val="24"/>
        </w:rPr>
      </w:pPr>
      <w:r w:rsidRPr="00AD5EC4">
        <w:rPr>
          <w:b/>
          <w:bCs/>
          <w:sz w:val="24"/>
          <w:szCs w:val="24"/>
        </w:rPr>
        <w:t xml:space="preserve">3. </w:t>
      </w:r>
      <w:r w:rsidR="003A7A83" w:rsidRPr="00AD5EC4">
        <w:rPr>
          <w:b/>
          <w:bCs/>
          <w:sz w:val="24"/>
          <w:szCs w:val="24"/>
        </w:rPr>
        <w:t xml:space="preserve">Технические требования к </w:t>
      </w:r>
      <w:r w:rsidR="00EC5019" w:rsidRPr="00AD5EC4">
        <w:rPr>
          <w:b/>
          <w:bCs/>
          <w:sz w:val="24"/>
          <w:szCs w:val="24"/>
        </w:rPr>
        <w:t>оборудованию</w:t>
      </w:r>
      <w:r w:rsidR="003A7A83" w:rsidRPr="00AD5EC4">
        <w:rPr>
          <w:b/>
          <w:bCs/>
          <w:sz w:val="24"/>
          <w:szCs w:val="24"/>
        </w:rPr>
        <w:t>.</w:t>
      </w:r>
    </w:p>
    <w:p w:rsidR="00410046" w:rsidRPr="00AD5EC4" w:rsidRDefault="00410046" w:rsidP="00410046">
      <w:pPr>
        <w:pStyle w:val="ab"/>
        <w:numPr>
          <w:ilvl w:val="0"/>
          <w:numId w:val="28"/>
        </w:numPr>
        <w:tabs>
          <w:tab w:val="num" w:pos="720"/>
          <w:tab w:val="left" w:pos="1134"/>
        </w:tabs>
        <w:jc w:val="both"/>
        <w:rPr>
          <w:vanish/>
          <w:sz w:val="24"/>
          <w:szCs w:val="24"/>
        </w:rPr>
      </w:pPr>
    </w:p>
    <w:p w:rsidR="00410046" w:rsidRPr="00AD5EC4" w:rsidRDefault="00410046" w:rsidP="00410046">
      <w:pPr>
        <w:pStyle w:val="ab"/>
        <w:numPr>
          <w:ilvl w:val="0"/>
          <w:numId w:val="28"/>
        </w:numPr>
        <w:tabs>
          <w:tab w:val="num" w:pos="720"/>
          <w:tab w:val="left" w:pos="1134"/>
        </w:tabs>
        <w:jc w:val="both"/>
        <w:rPr>
          <w:vanish/>
          <w:sz w:val="24"/>
          <w:szCs w:val="24"/>
        </w:rPr>
      </w:pPr>
    </w:p>
    <w:p w:rsidR="00410046" w:rsidRPr="00AD5EC4" w:rsidRDefault="00410046" w:rsidP="00410046">
      <w:pPr>
        <w:pStyle w:val="ab"/>
        <w:numPr>
          <w:ilvl w:val="0"/>
          <w:numId w:val="28"/>
        </w:numPr>
        <w:tabs>
          <w:tab w:val="num" w:pos="720"/>
          <w:tab w:val="left" w:pos="1134"/>
        </w:tabs>
        <w:jc w:val="both"/>
        <w:rPr>
          <w:vanish/>
          <w:sz w:val="24"/>
          <w:szCs w:val="24"/>
        </w:rPr>
      </w:pPr>
    </w:p>
    <w:p w:rsidR="00410046" w:rsidRPr="00AD5EC4" w:rsidRDefault="00410046" w:rsidP="00410046">
      <w:pPr>
        <w:pStyle w:val="ab"/>
        <w:numPr>
          <w:ilvl w:val="1"/>
          <w:numId w:val="28"/>
        </w:numPr>
        <w:tabs>
          <w:tab w:val="left" w:pos="1134"/>
        </w:tabs>
        <w:jc w:val="both"/>
        <w:rPr>
          <w:sz w:val="24"/>
          <w:szCs w:val="24"/>
        </w:rPr>
      </w:pPr>
      <w:r w:rsidRPr="00AD5EC4">
        <w:rPr>
          <w:sz w:val="24"/>
          <w:szCs w:val="24"/>
        </w:rPr>
        <w:t>Технические данные инструмента должны быть не ниже значений, приведенных в таблице:</w:t>
      </w:r>
    </w:p>
    <w:p w:rsidR="00410046" w:rsidRPr="00AD5EC4" w:rsidRDefault="00410046" w:rsidP="00410046">
      <w:pPr>
        <w:pStyle w:val="ab"/>
        <w:tabs>
          <w:tab w:val="left" w:pos="1134"/>
        </w:tabs>
        <w:spacing w:line="276" w:lineRule="auto"/>
        <w:ind w:left="700"/>
        <w:jc w:val="both"/>
        <w:rPr>
          <w:sz w:val="24"/>
          <w:szCs w:val="24"/>
        </w:rPr>
      </w:pPr>
    </w:p>
    <w:tbl>
      <w:tblPr>
        <w:tblW w:w="99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1"/>
        <w:gridCol w:w="4764"/>
      </w:tblGrid>
      <w:tr w:rsidR="00410046" w:rsidRPr="00AD5EC4" w:rsidTr="005E1F78">
        <w:trPr>
          <w:cantSplit/>
          <w:jc w:val="center"/>
        </w:trPr>
        <w:tc>
          <w:tcPr>
            <w:tcW w:w="5231" w:type="dxa"/>
            <w:tcBorders>
              <w:bottom w:val="single" w:sz="4" w:space="0" w:color="auto"/>
            </w:tcBorders>
            <w:vAlign w:val="center"/>
          </w:tcPr>
          <w:p w:rsidR="00410046" w:rsidRPr="00AD5EC4" w:rsidRDefault="00410046" w:rsidP="005E1F78">
            <w:pPr>
              <w:spacing w:line="276" w:lineRule="auto"/>
              <w:jc w:val="center"/>
            </w:pPr>
            <w:r w:rsidRPr="00AD5EC4">
              <w:t>Наименование параметра</w:t>
            </w:r>
          </w:p>
        </w:tc>
        <w:tc>
          <w:tcPr>
            <w:tcW w:w="4764" w:type="dxa"/>
          </w:tcPr>
          <w:p w:rsidR="00410046" w:rsidRPr="00AD5EC4" w:rsidRDefault="00410046" w:rsidP="005E1F78">
            <w:pPr>
              <w:spacing w:line="276" w:lineRule="auto"/>
              <w:jc w:val="center"/>
            </w:pPr>
            <w:r w:rsidRPr="00AD5EC4">
              <w:t>Наличие/величина</w:t>
            </w:r>
          </w:p>
        </w:tc>
      </w:tr>
      <w:tr w:rsidR="00410046" w:rsidRPr="00AD5EC4" w:rsidTr="005E1F78">
        <w:trPr>
          <w:cantSplit/>
          <w:jc w:val="center"/>
        </w:trPr>
        <w:tc>
          <w:tcPr>
            <w:tcW w:w="5231" w:type="dxa"/>
            <w:vAlign w:val="center"/>
          </w:tcPr>
          <w:p w:rsidR="00410046" w:rsidRPr="00AD5EC4" w:rsidRDefault="00410046" w:rsidP="005E1F78">
            <w:pPr>
              <w:spacing w:line="276" w:lineRule="auto"/>
              <w:rPr>
                <w:color w:val="000000" w:themeColor="text1"/>
              </w:rPr>
            </w:pPr>
            <w:r w:rsidRPr="00AD5EC4">
              <w:rPr>
                <w:color w:val="000000" w:themeColor="text1"/>
              </w:rPr>
              <w:t>Тип двигателя</w:t>
            </w:r>
          </w:p>
        </w:tc>
        <w:tc>
          <w:tcPr>
            <w:tcW w:w="4764" w:type="dxa"/>
            <w:vAlign w:val="center"/>
          </w:tcPr>
          <w:p w:rsidR="00410046" w:rsidRPr="00AD5EC4" w:rsidRDefault="00410046" w:rsidP="00410046">
            <w:pPr>
              <w:spacing w:line="276" w:lineRule="auto"/>
              <w:jc w:val="center"/>
              <w:rPr>
                <w:color w:val="000000" w:themeColor="text1"/>
              </w:rPr>
            </w:pPr>
            <w:r w:rsidRPr="00AD5EC4">
              <w:rPr>
                <w:color w:val="000000" w:themeColor="text1"/>
              </w:rPr>
              <w:t xml:space="preserve">Бензиновый, 4-х </w:t>
            </w:r>
            <w:proofErr w:type="spellStart"/>
            <w:r w:rsidRPr="00AD5EC4">
              <w:rPr>
                <w:color w:val="000000" w:themeColor="text1"/>
              </w:rPr>
              <w:t>тактный</w:t>
            </w:r>
            <w:proofErr w:type="spellEnd"/>
          </w:p>
        </w:tc>
      </w:tr>
      <w:tr w:rsidR="00410046" w:rsidRPr="00AD5EC4" w:rsidTr="005E1F78">
        <w:trPr>
          <w:cantSplit/>
          <w:trHeight w:val="397"/>
          <w:jc w:val="center"/>
        </w:trPr>
        <w:tc>
          <w:tcPr>
            <w:tcW w:w="5231" w:type="dxa"/>
            <w:vAlign w:val="center"/>
          </w:tcPr>
          <w:p w:rsidR="00410046" w:rsidRPr="00AD5EC4" w:rsidRDefault="00410046" w:rsidP="005E1F78">
            <w:pPr>
              <w:spacing w:line="276" w:lineRule="auto"/>
              <w:rPr>
                <w:color w:val="000000" w:themeColor="text1"/>
              </w:rPr>
            </w:pPr>
            <w:r w:rsidRPr="00AD5EC4">
              <w:rPr>
                <w:color w:val="000000" w:themeColor="text1"/>
              </w:rPr>
              <w:t>Рабочий объем цилиндра, см3</w:t>
            </w:r>
          </w:p>
        </w:tc>
        <w:tc>
          <w:tcPr>
            <w:tcW w:w="4764" w:type="dxa"/>
          </w:tcPr>
          <w:p w:rsidR="00410046" w:rsidRPr="00AD5EC4" w:rsidRDefault="00410046" w:rsidP="005E1F78">
            <w:pPr>
              <w:spacing w:line="276" w:lineRule="auto"/>
              <w:jc w:val="center"/>
              <w:rPr>
                <w:color w:val="000000" w:themeColor="text1"/>
              </w:rPr>
            </w:pPr>
            <w:r w:rsidRPr="00AD5EC4">
              <w:rPr>
                <w:color w:val="000000" w:themeColor="text1"/>
              </w:rPr>
              <w:t>196</w:t>
            </w:r>
          </w:p>
        </w:tc>
      </w:tr>
      <w:tr w:rsidR="00410046" w:rsidRPr="00AD5EC4" w:rsidTr="005E1F78">
        <w:trPr>
          <w:cantSplit/>
          <w:jc w:val="center"/>
        </w:trPr>
        <w:tc>
          <w:tcPr>
            <w:tcW w:w="5231" w:type="dxa"/>
            <w:vAlign w:val="center"/>
          </w:tcPr>
          <w:p w:rsidR="00410046" w:rsidRPr="00AD5EC4" w:rsidRDefault="00410046" w:rsidP="005E1F78">
            <w:pPr>
              <w:spacing w:line="276" w:lineRule="auto"/>
              <w:rPr>
                <w:color w:val="000000" w:themeColor="text1"/>
              </w:rPr>
            </w:pPr>
            <w:r w:rsidRPr="00AD5EC4">
              <w:rPr>
                <w:color w:val="000000" w:themeColor="text1"/>
              </w:rPr>
              <w:t xml:space="preserve">Мощность, </w:t>
            </w:r>
            <w:proofErr w:type="spellStart"/>
            <w:r w:rsidRPr="00AD5EC4">
              <w:rPr>
                <w:color w:val="000000" w:themeColor="text1"/>
              </w:rPr>
              <w:t>л.с</w:t>
            </w:r>
            <w:proofErr w:type="spellEnd"/>
            <w:r w:rsidRPr="00AD5EC4">
              <w:rPr>
                <w:color w:val="000000" w:themeColor="text1"/>
              </w:rPr>
              <w:t>./кВт</w:t>
            </w:r>
          </w:p>
        </w:tc>
        <w:tc>
          <w:tcPr>
            <w:tcW w:w="4764" w:type="dxa"/>
            <w:vAlign w:val="center"/>
          </w:tcPr>
          <w:p w:rsidR="00410046" w:rsidRPr="00AD5EC4" w:rsidRDefault="00410046" w:rsidP="00B677C6">
            <w:pPr>
              <w:spacing w:line="276" w:lineRule="auto"/>
              <w:jc w:val="center"/>
              <w:rPr>
                <w:color w:val="000000" w:themeColor="text1"/>
              </w:rPr>
            </w:pPr>
            <w:r w:rsidRPr="00AD5EC4">
              <w:rPr>
                <w:color w:val="000000" w:themeColor="text1"/>
              </w:rPr>
              <w:t>5,5/3,6</w:t>
            </w:r>
          </w:p>
        </w:tc>
      </w:tr>
      <w:tr w:rsidR="00B677C6" w:rsidRPr="00AD5EC4" w:rsidTr="005E1F78">
        <w:trPr>
          <w:cantSplit/>
          <w:jc w:val="center"/>
        </w:trPr>
        <w:tc>
          <w:tcPr>
            <w:tcW w:w="5231" w:type="dxa"/>
            <w:vAlign w:val="center"/>
          </w:tcPr>
          <w:p w:rsidR="00B677C6" w:rsidRPr="00AD5EC4" w:rsidRDefault="00B677C6" w:rsidP="00B677C6">
            <w:pPr>
              <w:spacing w:line="276" w:lineRule="auto"/>
              <w:rPr>
                <w:color w:val="000000" w:themeColor="text1"/>
              </w:rPr>
            </w:pPr>
            <w:r w:rsidRPr="00AD5EC4">
              <w:rPr>
                <w:color w:val="000000" w:themeColor="text1"/>
              </w:rPr>
              <w:t>Макс. крутящий момент (</w:t>
            </w:r>
            <w:r w:rsidRPr="00AD5EC4">
              <w:rPr>
                <w:color w:val="000000" w:themeColor="text1"/>
                <w:lang w:val="en-US"/>
              </w:rPr>
              <w:t>Nm</w:t>
            </w:r>
            <w:r w:rsidRPr="00AD5EC4">
              <w:rPr>
                <w:color w:val="000000" w:themeColor="text1"/>
              </w:rPr>
              <w:t>/</w:t>
            </w:r>
            <w:proofErr w:type="spellStart"/>
            <w:r w:rsidRPr="00AD5EC4">
              <w:rPr>
                <w:color w:val="000000" w:themeColor="text1"/>
              </w:rPr>
              <w:t>об.мин</w:t>
            </w:r>
            <w:proofErr w:type="spellEnd"/>
            <w:r w:rsidRPr="00AD5EC4">
              <w:rPr>
                <w:color w:val="000000" w:themeColor="text1"/>
              </w:rPr>
              <w:t>.)</w:t>
            </w:r>
          </w:p>
        </w:tc>
        <w:tc>
          <w:tcPr>
            <w:tcW w:w="4764" w:type="dxa"/>
            <w:vAlign w:val="center"/>
          </w:tcPr>
          <w:p w:rsidR="00B677C6" w:rsidRPr="00AD5EC4" w:rsidRDefault="00B677C6" w:rsidP="005E1F78">
            <w:pPr>
              <w:spacing w:line="276" w:lineRule="auto"/>
              <w:jc w:val="center"/>
              <w:rPr>
                <w:color w:val="000000" w:themeColor="text1"/>
              </w:rPr>
            </w:pPr>
            <w:r w:rsidRPr="00AD5EC4">
              <w:rPr>
                <w:color w:val="000000" w:themeColor="text1"/>
              </w:rPr>
              <w:t>10,5/2500</w:t>
            </w:r>
          </w:p>
        </w:tc>
      </w:tr>
      <w:tr w:rsidR="00410046" w:rsidRPr="00AD5EC4" w:rsidTr="005E1F78">
        <w:trPr>
          <w:cantSplit/>
          <w:jc w:val="center"/>
        </w:trPr>
        <w:tc>
          <w:tcPr>
            <w:tcW w:w="5231" w:type="dxa"/>
            <w:vAlign w:val="center"/>
          </w:tcPr>
          <w:p w:rsidR="00410046" w:rsidRPr="00AD5EC4" w:rsidRDefault="00410046" w:rsidP="005E1F78">
            <w:pPr>
              <w:spacing w:line="276" w:lineRule="auto"/>
              <w:rPr>
                <w:color w:val="000000" w:themeColor="text1"/>
              </w:rPr>
            </w:pPr>
            <w:r w:rsidRPr="00AD5EC4">
              <w:rPr>
                <w:color w:val="000000" w:themeColor="text1"/>
              </w:rPr>
              <w:t>Объем топливного бака, л</w:t>
            </w:r>
          </w:p>
        </w:tc>
        <w:tc>
          <w:tcPr>
            <w:tcW w:w="4764" w:type="dxa"/>
            <w:vAlign w:val="center"/>
          </w:tcPr>
          <w:p w:rsidR="00410046" w:rsidRPr="00AD5EC4" w:rsidRDefault="00410046" w:rsidP="005E1F78">
            <w:pPr>
              <w:spacing w:line="276" w:lineRule="auto"/>
              <w:jc w:val="center"/>
              <w:rPr>
                <w:color w:val="000000" w:themeColor="text1"/>
              </w:rPr>
            </w:pPr>
            <w:r w:rsidRPr="00AD5EC4">
              <w:rPr>
                <w:color w:val="000000" w:themeColor="text1"/>
              </w:rPr>
              <w:t>1,0</w:t>
            </w:r>
          </w:p>
        </w:tc>
      </w:tr>
      <w:tr w:rsidR="00B677C6" w:rsidRPr="00AD5EC4" w:rsidTr="005E1F78">
        <w:trPr>
          <w:cantSplit/>
          <w:jc w:val="center"/>
        </w:trPr>
        <w:tc>
          <w:tcPr>
            <w:tcW w:w="5231" w:type="dxa"/>
            <w:vAlign w:val="center"/>
          </w:tcPr>
          <w:p w:rsidR="00B677C6" w:rsidRPr="00AD5EC4" w:rsidRDefault="00B677C6" w:rsidP="005E1F78">
            <w:pPr>
              <w:spacing w:line="276" w:lineRule="auto"/>
              <w:rPr>
                <w:color w:val="000000" w:themeColor="text1"/>
              </w:rPr>
            </w:pPr>
            <w:r w:rsidRPr="00AD5EC4">
              <w:rPr>
                <w:color w:val="000000" w:themeColor="text1"/>
              </w:rPr>
              <w:t>Тип зажигания</w:t>
            </w:r>
          </w:p>
        </w:tc>
        <w:tc>
          <w:tcPr>
            <w:tcW w:w="4764" w:type="dxa"/>
            <w:vAlign w:val="center"/>
          </w:tcPr>
          <w:p w:rsidR="00B677C6" w:rsidRPr="00AD5EC4" w:rsidRDefault="00B677C6" w:rsidP="005E1F78">
            <w:pPr>
              <w:spacing w:line="276" w:lineRule="auto"/>
              <w:jc w:val="center"/>
              <w:rPr>
                <w:color w:val="000000" w:themeColor="text1"/>
              </w:rPr>
            </w:pPr>
            <w:r w:rsidRPr="00AD5EC4">
              <w:rPr>
                <w:color w:val="000000" w:themeColor="text1"/>
              </w:rPr>
              <w:t>Транзисторное магнитное</w:t>
            </w:r>
          </w:p>
        </w:tc>
      </w:tr>
      <w:tr w:rsidR="00B677C6" w:rsidRPr="00AD5EC4" w:rsidTr="005E1F78">
        <w:trPr>
          <w:cantSplit/>
          <w:jc w:val="center"/>
        </w:trPr>
        <w:tc>
          <w:tcPr>
            <w:tcW w:w="5231" w:type="dxa"/>
            <w:vAlign w:val="center"/>
          </w:tcPr>
          <w:p w:rsidR="00B677C6" w:rsidRPr="00AD5EC4" w:rsidRDefault="00B677C6" w:rsidP="005E1F78">
            <w:pPr>
              <w:spacing w:line="276" w:lineRule="auto"/>
              <w:rPr>
                <w:color w:val="000000" w:themeColor="text1"/>
              </w:rPr>
            </w:pPr>
            <w:r w:rsidRPr="00AD5EC4">
              <w:rPr>
                <w:color w:val="000000" w:themeColor="text1"/>
              </w:rPr>
              <w:t>Диаметр приводного вала, мм</w:t>
            </w:r>
          </w:p>
        </w:tc>
        <w:tc>
          <w:tcPr>
            <w:tcW w:w="4764" w:type="dxa"/>
            <w:vAlign w:val="center"/>
          </w:tcPr>
          <w:p w:rsidR="00B677C6" w:rsidRPr="00AD5EC4" w:rsidRDefault="00B677C6" w:rsidP="005E1F78">
            <w:pPr>
              <w:spacing w:line="276" w:lineRule="auto"/>
              <w:jc w:val="center"/>
              <w:rPr>
                <w:color w:val="000000" w:themeColor="text1"/>
              </w:rPr>
            </w:pPr>
            <w:r w:rsidRPr="00AD5EC4">
              <w:rPr>
                <w:color w:val="000000" w:themeColor="text1"/>
              </w:rPr>
              <w:t>20</w:t>
            </w:r>
          </w:p>
        </w:tc>
      </w:tr>
      <w:tr w:rsidR="00410046" w:rsidRPr="00AD5EC4" w:rsidTr="005E1F78">
        <w:trPr>
          <w:cantSplit/>
          <w:jc w:val="center"/>
        </w:trPr>
        <w:tc>
          <w:tcPr>
            <w:tcW w:w="5231" w:type="dxa"/>
            <w:vAlign w:val="center"/>
          </w:tcPr>
          <w:p w:rsidR="00410046" w:rsidRPr="00AD5EC4" w:rsidRDefault="00410046" w:rsidP="005E1F78">
            <w:pPr>
              <w:spacing w:line="276" w:lineRule="auto"/>
              <w:rPr>
                <w:color w:val="000000" w:themeColor="text1"/>
              </w:rPr>
            </w:pPr>
            <w:r w:rsidRPr="00AD5EC4">
              <w:rPr>
                <w:color w:val="000000" w:themeColor="text1"/>
              </w:rPr>
              <w:t>Диаметр бура, мм</w:t>
            </w:r>
          </w:p>
        </w:tc>
        <w:tc>
          <w:tcPr>
            <w:tcW w:w="4764" w:type="dxa"/>
            <w:vAlign w:val="center"/>
          </w:tcPr>
          <w:p w:rsidR="00410046" w:rsidRPr="0099039B" w:rsidRDefault="0099039B" w:rsidP="005E1F78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400</w:t>
            </w:r>
          </w:p>
        </w:tc>
      </w:tr>
      <w:tr w:rsidR="00410046" w:rsidRPr="00AD5EC4" w:rsidTr="005E1F78">
        <w:trPr>
          <w:cantSplit/>
          <w:jc w:val="center"/>
        </w:trPr>
        <w:tc>
          <w:tcPr>
            <w:tcW w:w="5231" w:type="dxa"/>
            <w:vAlign w:val="center"/>
          </w:tcPr>
          <w:p w:rsidR="00410046" w:rsidRPr="00AD5EC4" w:rsidRDefault="00410046" w:rsidP="00410046">
            <w:pPr>
              <w:spacing w:line="276" w:lineRule="auto"/>
              <w:rPr>
                <w:color w:val="000000" w:themeColor="text1"/>
              </w:rPr>
            </w:pPr>
            <w:r w:rsidRPr="00AD5EC4">
              <w:rPr>
                <w:color w:val="000000" w:themeColor="text1"/>
              </w:rPr>
              <w:t>Глубина бурения, мм</w:t>
            </w:r>
          </w:p>
        </w:tc>
        <w:tc>
          <w:tcPr>
            <w:tcW w:w="4764" w:type="dxa"/>
            <w:vAlign w:val="center"/>
          </w:tcPr>
          <w:p w:rsidR="00410046" w:rsidRPr="00AD5EC4" w:rsidRDefault="00410046" w:rsidP="00410046">
            <w:pPr>
              <w:spacing w:line="276" w:lineRule="auto"/>
              <w:jc w:val="center"/>
              <w:rPr>
                <w:color w:val="000000" w:themeColor="text1"/>
              </w:rPr>
            </w:pPr>
            <w:r w:rsidRPr="00AD5EC4">
              <w:rPr>
                <w:color w:val="000000" w:themeColor="text1"/>
              </w:rPr>
              <w:t>3000</w:t>
            </w:r>
          </w:p>
        </w:tc>
      </w:tr>
      <w:tr w:rsidR="00410046" w:rsidRPr="00AD5EC4" w:rsidTr="005E1F78">
        <w:trPr>
          <w:cantSplit/>
          <w:jc w:val="center"/>
        </w:trPr>
        <w:tc>
          <w:tcPr>
            <w:tcW w:w="5231" w:type="dxa"/>
            <w:vAlign w:val="center"/>
          </w:tcPr>
          <w:p w:rsidR="00410046" w:rsidRPr="00AD5EC4" w:rsidRDefault="00B677C6" w:rsidP="00410046">
            <w:pPr>
              <w:spacing w:line="276" w:lineRule="auto"/>
              <w:rPr>
                <w:color w:val="000000" w:themeColor="text1"/>
              </w:rPr>
            </w:pPr>
            <w:r w:rsidRPr="00AD5EC4">
              <w:rPr>
                <w:color w:val="000000" w:themeColor="text1"/>
              </w:rPr>
              <w:t>Вес с шнеком/без шнека, кг (не более)</w:t>
            </w:r>
          </w:p>
          <w:p w:rsidR="00B677C6" w:rsidRPr="00AD5EC4" w:rsidRDefault="00B677C6" w:rsidP="00410046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4764" w:type="dxa"/>
            <w:vAlign w:val="center"/>
          </w:tcPr>
          <w:p w:rsidR="00B677C6" w:rsidRPr="00AD5EC4" w:rsidRDefault="00B677C6" w:rsidP="00410046">
            <w:pPr>
              <w:spacing w:line="276" w:lineRule="auto"/>
              <w:jc w:val="center"/>
              <w:rPr>
                <w:color w:val="000000" w:themeColor="text1"/>
              </w:rPr>
            </w:pPr>
            <w:r w:rsidRPr="00AD5EC4">
              <w:rPr>
                <w:color w:val="000000" w:themeColor="text1"/>
              </w:rPr>
              <w:t>29/13</w:t>
            </w:r>
          </w:p>
        </w:tc>
      </w:tr>
    </w:tbl>
    <w:p w:rsidR="00094643" w:rsidRPr="00AD5EC4" w:rsidRDefault="00094643" w:rsidP="00094643">
      <w:pPr>
        <w:pStyle w:val="a4"/>
        <w:ind w:left="1429" w:firstLine="0"/>
        <w:jc w:val="left"/>
        <w:rPr>
          <w:b w:val="0"/>
          <w:sz w:val="24"/>
        </w:rPr>
      </w:pPr>
    </w:p>
    <w:p w:rsidR="003A7A83" w:rsidRPr="00AD5EC4" w:rsidRDefault="003A7A83" w:rsidP="00921B12">
      <w:pPr>
        <w:pStyle w:val="ab"/>
        <w:numPr>
          <w:ilvl w:val="0"/>
          <w:numId w:val="21"/>
        </w:numPr>
        <w:tabs>
          <w:tab w:val="left" w:pos="1134"/>
        </w:tabs>
        <w:spacing w:line="276" w:lineRule="auto"/>
        <w:ind w:left="1134"/>
        <w:jc w:val="both"/>
        <w:rPr>
          <w:b/>
          <w:bCs/>
          <w:sz w:val="24"/>
          <w:szCs w:val="24"/>
        </w:rPr>
      </w:pPr>
      <w:r w:rsidRPr="00AD5EC4">
        <w:rPr>
          <w:b/>
          <w:bCs/>
          <w:sz w:val="24"/>
          <w:szCs w:val="24"/>
        </w:rPr>
        <w:t xml:space="preserve">Общие требования. </w:t>
      </w:r>
    </w:p>
    <w:p w:rsidR="003A7A83" w:rsidRPr="00AD5EC4" w:rsidRDefault="003A7A83" w:rsidP="003A7A83">
      <w:pPr>
        <w:pStyle w:val="ab"/>
        <w:numPr>
          <w:ilvl w:val="1"/>
          <w:numId w:val="15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jc w:val="both"/>
        <w:rPr>
          <w:sz w:val="24"/>
          <w:szCs w:val="24"/>
        </w:rPr>
      </w:pPr>
      <w:r w:rsidRPr="00AD5EC4">
        <w:rPr>
          <w:sz w:val="24"/>
          <w:szCs w:val="24"/>
        </w:rPr>
        <w:t xml:space="preserve"> К поставке допуска</w:t>
      </w:r>
      <w:r w:rsidR="00EC5019" w:rsidRPr="00AD5EC4">
        <w:rPr>
          <w:sz w:val="24"/>
          <w:szCs w:val="24"/>
        </w:rPr>
        <w:t>е</w:t>
      </w:r>
      <w:r w:rsidRPr="00AD5EC4">
        <w:rPr>
          <w:sz w:val="24"/>
          <w:szCs w:val="24"/>
        </w:rPr>
        <w:t>тся материалы, отвечающие следующим требованиям:</w:t>
      </w:r>
    </w:p>
    <w:p w:rsidR="009526D0" w:rsidRPr="00AD5EC4" w:rsidRDefault="0046235D" w:rsidP="009526D0">
      <w:pPr>
        <w:pStyle w:val="ab"/>
        <w:numPr>
          <w:ilvl w:val="0"/>
          <w:numId w:val="16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D5EC4">
        <w:rPr>
          <w:sz w:val="24"/>
          <w:szCs w:val="24"/>
        </w:rPr>
        <w:t>продукция должна быть новой, ранее не использованной</w:t>
      </w:r>
      <w:r w:rsidR="009526D0" w:rsidRPr="00AD5EC4">
        <w:rPr>
          <w:sz w:val="24"/>
          <w:szCs w:val="24"/>
        </w:rPr>
        <w:t>;</w:t>
      </w:r>
    </w:p>
    <w:p w:rsidR="003A7A83" w:rsidRDefault="003A7A83" w:rsidP="003A7A83">
      <w:pPr>
        <w:pStyle w:val="ab"/>
        <w:numPr>
          <w:ilvl w:val="0"/>
          <w:numId w:val="16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3A7A83">
        <w:rPr>
          <w:sz w:val="24"/>
          <w:szCs w:val="24"/>
        </w:rPr>
        <w:lastRenderedPageBreak/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3A7A83" w:rsidRPr="0026458C" w:rsidRDefault="003A7A83" w:rsidP="003A7A83">
      <w:pPr>
        <w:pStyle w:val="ab"/>
        <w:numPr>
          <w:ilvl w:val="0"/>
          <w:numId w:val="16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</w:t>
      </w:r>
      <w:r w:rsidR="001627B6">
        <w:rPr>
          <w:sz w:val="24"/>
          <w:szCs w:val="24"/>
        </w:rPr>
        <w:t xml:space="preserve">лей, а </w:t>
      </w:r>
      <w:proofErr w:type="gramStart"/>
      <w:r w:rsidR="001627B6">
        <w:rPr>
          <w:sz w:val="24"/>
          <w:szCs w:val="24"/>
        </w:rPr>
        <w:t>так же</w:t>
      </w:r>
      <w:proofErr w:type="gramEnd"/>
      <w:r w:rsidR="001627B6">
        <w:rPr>
          <w:sz w:val="24"/>
          <w:szCs w:val="24"/>
        </w:rPr>
        <w:t xml:space="preserve"> для отечественных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A7A83" w:rsidRPr="00122CF0" w:rsidRDefault="003A7A83" w:rsidP="003A7A83">
      <w:pPr>
        <w:pStyle w:val="ab"/>
        <w:numPr>
          <w:ilvl w:val="0"/>
          <w:numId w:val="16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122CF0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3A7A83" w:rsidRDefault="003A7A83" w:rsidP="003A7A83">
      <w:pPr>
        <w:pStyle w:val="ab"/>
        <w:numPr>
          <w:ilvl w:val="0"/>
          <w:numId w:val="16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</w:t>
      </w:r>
      <w:r w:rsidR="0046235D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 w:rsidR="00AB4ACE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3A7A83" w:rsidRPr="004D004E" w:rsidRDefault="0046235D" w:rsidP="003A7A83">
      <w:pPr>
        <w:pStyle w:val="ab"/>
        <w:numPr>
          <w:ilvl w:val="0"/>
          <w:numId w:val="16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1F5FAE">
        <w:rPr>
          <w:sz w:val="24"/>
          <w:szCs w:val="24"/>
        </w:rPr>
        <w:t xml:space="preserve">продукция должна соответствовать </w:t>
      </w:r>
      <w:r w:rsidRPr="00EA7B61">
        <w:rPr>
          <w:sz w:val="24"/>
          <w:szCs w:val="24"/>
        </w:rPr>
        <w:t xml:space="preserve">требованиям </w:t>
      </w:r>
      <w:r w:rsidRPr="00EA7B61">
        <w:rPr>
          <w:color w:val="000000"/>
          <w:sz w:val="24"/>
          <w:szCs w:val="24"/>
        </w:rPr>
        <w:t>действующей редакции Положения ПАО «</w:t>
      </w:r>
      <w:proofErr w:type="spellStart"/>
      <w:r w:rsidRPr="00EA7B61">
        <w:rPr>
          <w:color w:val="000000"/>
          <w:sz w:val="24"/>
          <w:szCs w:val="24"/>
        </w:rPr>
        <w:t>Россети</w:t>
      </w:r>
      <w:proofErr w:type="spellEnd"/>
      <w:r w:rsidRPr="00EA7B61">
        <w:rPr>
          <w:color w:val="000000"/>
          <w:sz w:val="24"/>
          <w:szCs w:val="24"/>
        </w:rPr>
        <w:t>» «О единой технической политике в электросетевом комплексе»</w:t>
      </w:r>
      <w:r w:rsidR="003A7A83">
        <w:rPr>
          <w:sz w:val="24"/>
          <w:szCs w:val="24"/>
        </w:rPr>
        <w:t>;</w:t>
      </w:r>
    </w:p>
    <w:p w:rsidR="003A7A83" w:rsidRPr="00BF612E" w:rsidRDefault="003A7A83" w:rsidP="003A7A83">
      <w:pPr>
        <w:pStyle w:val="ab"/>
        <w:numPr>
          <w:ilvl w:val="0"/>
          <w:numId w:val="16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3A7A83" w:rsidRPr="008B796D" w:rsidRDefault="003A7A83" w:rsidP="003A7A83">
      <w:pPr>
        <w:pStyle w:val="ab"/>
        <w:numPr>
          <w:ilvl w:val="1"/>
          <w:numId w:val="15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B796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0368D3">
        <w:rPr>
          <w:sz w:val="24"/>
          <w:szCs w:val="24"/>
        </w:rPr>
        <w:t>материалов</w:t>
      </w:r>
      <w:r w:rsidRPr="008B796D">
        <w:rPr>
          <w:sz w:val="24"/>
          <w:szCs w:val="24"/>
        </w:rPr>
        <w:t xml:space="preserve"> для нужд </w:t>
      </w:r>
      <w:r w:rsidR="007F5082">
        <w:rPr>
          <w:sz w:val="24"/>
          <w:szCs w:val="24"/>
        </w:rPr>
        <w:t>П</w:t>
      </w:r>
      <w:r w:rsidRPr="008B796D">
        <w:rPr>
          <w:sz w:val="24"/>
          <w:szCs w:val="24"/>
        </w:rPr>
        <w:t>АО «</w:t>
      </w:r>
      <w:proofErr w:type="spellStart"/>
      <w:r w:rsidR="00B677C6">
        <w:rPr>
          <w:sz w:val="24"/>
          <w:szCs w:val="24"/>
        </w:rPr>
        <w:t>Россети</w:t>
      </w:r>
      <w:proofErr w:type="spellEnd"/>
      <w:r w:rsidRPr="008B796D">
        <w:rPr>
          <w:sz w:val="24"/>
          <w:szCs w:val="24"/>
        </w:rPr>
        <w:t xml:space="preserve">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3A7A83" w:rsidRDefault="003A7A83" w:rsidP="000368D3">
      <w:pPr>
        <w:pStyle w:val="ab"/>
        <w:numPr>
          <w:ilvl w:val="1"/>
          <w:numId w:val="15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387AB3" w:rsidRPr="00387AB3" w:rsidRDefault="00387AB3" w:rsidP="00387AB3">
      <w:pPr>
        <w:tabs>
          <w:tab w:val="left" w:pos="0"/>
          <w:tab w:val="left" w:pos="851"/>
          <w:tab w:val="left" w:pos="1134"/>
        </w:tabs>
        <w:spacing w:line="276" w:lineRule="auto"/>
        <w:jc w:val="both"/>
      </w:pPr>
      <w:r>
        <w:tab/>
      </w:r>
      <w:r w:rsidRPr="00387AB3">
        <w:t xml:space="preserve">Упаковка, маркировка, временная </w:t>
      </w:r>
      <w:proofErr w:type="spellStart"/>
      <w:r w:rsidRPr="00387AB3">
        <w:t>антикорозионная</w:t>
      </w:r>
      <w:proofErr w:type="spellEnd"/>
      <w:r w:rsidRPr="00387AB3">
        <w:t xml:space="preserve"> защита, транспортирование, условия и сроки хранения должны соответствовать требованиям, указанным в технических условиях изготовителя, ГОСТ </w:t>
      </w:r>
      <w:proofErr w:type="gramStart"/>
      <w:r w:rsidRPr="00387AB3">
        <w:t>2991,  ГОСТ</w:t>
      </w:r>
      <w:proofErr w:type="gramEnd"/>
      <w:r w:rsidRPr="00387AB3">
        <w:t xml:space="preserve"> 23216, ГОСТ 14192 – 96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387AB3" w:rsidRPr="00387AB3" w:rsidRDefault="00387AB3" w:rsidP="00387AB3">
      <w:pPr>
        <w:tabs>
          <w:tab w:val="left" w:pos="0"/>
          <w:tab w:val="left" w:pos="851"/>
          <w:tab w:val="left" w:pos="1134"/>
        </w:tabs>
        <w:spacing w:line="276" w:lineRule="auto"/>
        <w:jc w:val="both"/>
      </w:pPr>
      <w:r>
        <w:tab/>
      </w:r>
      <w:r w:rsidRPr="00387AB3">
        <w:t xml:space="preserve">Способ укладки и транспортировки оборудования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BE069A" w:rsidRDefault="00BE069A" w:rsidP="00BE069A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5E0A60">
        <w:rPr>
          <w:szCs w:val="24"/>
        </w:rPr>
        <w:t xml:space="preserve">Срок изготовления </w:t>
      </w:r>
      <w:r>
        <w:rPr>
          <w:szCs w:val="24"/>
        </w:rPr>
        <w:t>материалов</w:t>
      </w:r>
      <w:r w:rsidRPr="005E0A60">
        <w:rPr>
          <w:szCs w:val="24"/>
        </w:rPr>
        <w:t xml:space="preserve"> производителем должен быть </w:t>
      </w:r>
      <w:r w:rsidRPr="00CF1FB0">
        <w:rPr>
          <w:szCs w:val="24"/>
        </w:rPr>
        <w:t>не более полугода от момента поставки.</w:t>
      </w:r>
    </w:p>
    <w:p w:rsidR="00B677C6" w:rsidRDefault="00B677C6" w:rsidP="00BE069A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>
        <w:rPr>
          <w:szCs w:val="24"/>
        </w:rPr>
        <w:t>Комплектация:</w:t>
      </w:r>
    </w:p>
    <w:p w:rsidR="00B677C6" w:rsidRDefault="00B677C6" w:rsidP="00B677C6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  <w:r>
        <w:rPr>
          <w:szCs w:val="24"/>
        </w:rPr>
        <w:t xml:space="preserve">- </w:t>
      </w:r>
      <w:proofErr w:type="spellStart"/>
      <w:r>
        <w:rPr>
          <w:szCs w:val="24"/>
        </w:rPr>
        <w:t>бензобур</w:t>
      </w:r>
      <w:proofErr w:type="spellEnd"/>
      <w:r w:rsidR="00AD5EC4">
        <w:rPr>
          <w:szCs w:val="24"/>
        </w:rPr>
        <w:t>/</w:t>
      </w:r>
      <w:proofErr w:type="spellStart"/>
      <w:r>
        <w:rPr>
          <w:szCs w:val="24"/>
        </w:rPr>
        <w:t>мотобур</w:t>
      </w:r>
      <w:proofErr w:type="spellEnd"/>
      <w:r w:rsidR="00AD5EC4">
        <w:rPr>
          <w:szCs w:val="24"/>
        </w:rPr>
        <w:t>;</w:t>
      </w:r>
    </w:p>
    <w:p w:rsidR="00AD5EC4" w:rsidRDefault="00AD5EC4" w:rsidP="00B677C6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  <w:r>
        <w:rPr>
          <w:szCs w:val="24"/>
        </w:rPr>
        <w:t xml:space="preserve">- шнек для </w:t>
      </w:r>
      <w:proofErr w:type="spellStart"/>
      <w:r>
        <w:rPr>
          <w:szCs w:val="24"/>
        </w:rPr>
        <w:t>бензобура</w:t>
      </w:r>
      <w:proofErr w:type="spellEnd"/>
      <w:r>
        <w:rPr>
          <w:szCs w:val="24"/>
        </w:rPr>
        <w:t>/</w:t>
      </w:r>
      <w:proofErr w:type="spellStart"/>
      <w:r>
        <w:rPr>
          <w:szCs w:val="24"/>
        </w:rPr>
        <w:t>мотобура</w:t>
      </w:r>
      <w:proofErr w:type="spellEnd"/>
      <w:r>
        <w:rPr>
          <w:szCs w:val="24"/>
        </w:rPr>
        <w:t xml:space="preserve"> (диметр не менее </w:t>
      </w:r>
      <w:r w:rsidR="0099039B" w:rsidRPr="001F2034">
        <w:rPr>
          <w:szCs w:val="24"/>
        </w:rPr>
        <w:t>4</w:t>
      </w:r>
      <w:r>
        <w:rPr>
          <w:szCs w:val="24"/>
        </w:rPr>
        <w:t>00мм);</w:t>
      </w:r>
    </w:p>
    <w:p w:rsidR="00AD5EC4" w:rsidRDefault="00AD5EC4" w:rsidP="00B677C6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  <w:r>
        <w:rPr>
          <w:szCs w:val="24"/>
        </w:rPr>
        <w:t>-</w:t>
      </w:r>
      <w:r w:rsidRPr="00AD5EC4">
        <w:rPr>
          <w:szCs w:val="24"/>
        </w:rPr>
        <w:t xml:space="preserve"> </w:t>
      </w:r>
      <w:r>
        <w:rPr>
          <w:szCs w:val="24"/>
        </w:rPr>
        <w:t>адаптер пружинный;</w:t>
      </w:r>
    </w:p>
    <w:p w:rsidR="00AD5EC4" w:rsidRDefault="00AD5EC4" w:rsidP="00B677C6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  <w:r>
        <w:rPr>
          <w:szCs w:val="24"/>
        </w:rPr>
        <w:t>- удлинитель шнека (в количестве необходимом для бурения на глубину не менее 3000мм).</w:t>
      </w:r>
    </w:p>
    <w:p w:rsidR="00AD5EC4" w:rsidRDefault="00AD5EC4" w:rsidP="00B677C6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  <w:r>
        <w:rPr>
          <w:szCs w:val="24"/>
        </w:rPr>
        <w:t>- набор ключей для обслуживания;</w:t>
      </w:r>
    </w:p>
    <w:p w:rsidR="00AD5EC4" w:rsidRDefault="00AD5EC4" w:rsidP="00B677C6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  <w:r>
        <w:rPr>
          <w:szCs w:val="24"/>
        </w:rPr>
        <w:t xml:space="preserve">- инструкция по эксплуатации. </w:t>
      </w:r>
    </w:p>
    <w:p w:rsidR="00AD5EC4" w:rsidRDefault="00AD5EC4" w:rsidP="00B677C6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</w:p>
    <w:p w:rsidR="00B17989" w:rsidRPr="00D3182C" w:rsidRDefault="00B17989" w:rsidP="00D3182C">
      <w:pPr>
        <w:pStyle w:val="ab"/>
        <w:numPr>
          <w:ilvl w:val="0"/>
          <w:numId w:val="15"/>
        </w:numPr>
        <w:tabs>
          <w:tab w:val="left" w:pos="426"/>
          <w:tab w:val="left" w:pos="1134"/>
        </w:tabs>
        <w:ind w:firstLine="349"/>
        <w:rPr>
          <w:b/>
          <w:bCs/>
          <w:sz w:val="24"/>
          <w:szCs w:val="26"/>
        </w:rPr>
      </w:pPr>
      <w:r w:rsidRPr="00D3182C">
        <w:rPr>
          <w:b/>
          <w:bCs/>
          <w:sz w:val="24"/>
          <w:szCs w:val="26"/>
        </w:rPr>
        <w:t>Гарантийные обязательства.</w:t>
      </w:r>
    </w:p>
    <w:p w:rsidR="00387AB3" w:rsidRDefault="00387AB3" w:rsidP="00387AB3">
      <w:pPr>
        <w:pStyle w:val="ab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A4D88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 xml:space="preserve">ое оборудование </w:t>
      </w:r>
      <w:r w:rsidRPr="008A4D88">
        <w:rPr>
          <w:sz w:val="24"/>
          <w:szCs w:val="24"/>
        </w:rPr>
        <w:t xml:space="preserve">должна распространяться не менее чем </w:t>
      </w:r>
      <w:r w:rsidRPr="006A123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8A4D88">
        <w:rPr>
          <w:sz w:val="24"/>
          <w:szCs w:val="24"/>
        </w:rPr>
        <w:t xml:space="preserve"> месяцев</w:t>
      </w:r>
      <w:r>
        <w:rPr>
          <w:sz w:val="24"/>
          <w:szCs w:val="24"/>
        </w:rPr>
        <w:t>.</w:t>
      </w:r>
      <w:r w:rsidRPr="00612811">
        <w:rPr>
          <w:sz w:val="24"/>
          <w:szCs w:val="24"/>
        </w:rPr>
        <w:t xml:space="preserve">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</w:t>
      </w:r>
      <w:r>
        <w:rPr>
          <w:sz w:val="24"/>
          <w:szCs w:val="24"/>
        </w:rPr>
        <w:t>выявления повреждений,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lastRenderedPageBreak/>
        <w:t xml:space="preserve">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387AB3" w:rsidRDefault="00387AB3" w:rsidP="00387AB3">
      <w:pPr>
        <w:pStyle w:val="ab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387AB3" w:rsidRPr="00387AB3" w:rsidRDefault="00387AB3" w:rsidP="00600B3E">
      <w:pPr>
        <w:pStyle w:val="ab"/>
        <w:tabs>
          <w:tab w:val="left" w:pos="993"/>
        </w:tabs>
        <w:suppressAutoHyphens/>
        <w:autoSpaceDN w:val="0"/>
        <w:spacing w:line="276" w:lineRule="auto"/>
        <w:ind w:left="709"/>
        <w:contextualSpacing w:val="0"/>
        <w:jc w:val="both"/>
        <w:textAlignment w:val="baseline"/>
        <w:rPr>
          <w:sz w:val="24"/>
          <w:szCs w:val="24"/>
        </w:rPr>
      </w:pPr>
      <w:r w:rsidRPr="00387AB3">
        <w:rPr>
          <w:b/>
          <w:sz w:val="24"/>
          <w:szCs w:val="24"/>
        </w:rPr>
        <w:t>6.</w:t>
      </w:r>
      <w:r>
        <w:rPr>
          <w:sz w:val="24"/>
          <w:szCs w:val="24"/>
        </w:rPr>
        <w:t xml:space="preserve"> </w:t>
      </w:r>
      <w:r w:rsidRPr="00DA169C">
        <w:rPr>
          <w:b/>
          <w:bCs/>
          <w:sz w:val="24"/>
          <w:szCs w:val="24"/>
        </w:rPr>
        <w:t>Требования к надежности и живучести оборудования.</w:t>
      </w:r>
    </w:p>
    <w:p w:rsidR="00E82ADD" w:rsidRPr="00E82ADD" w:rsidRDefault="00E82ADD" w:rsidP="00E82ADD">
      <w:pPr>
        <w:pStyle w:val="Style7"/>
        <w:widowControl/>
        <w:spacing w:line="276" w:lineRule="auto"/>
        <w:ind w:firstLine="709"/>
        <w:rPr>
          <w:rFonts w:eastAsia="Times New Roman"/>
        </w:rPr>
      </w:pPr>
      <w:r w:rsidRPr="00E82ADD">
        <w:rPr>
          <w:rFonts w:eastAsia="Times New Roman"/>
        </w:rPr>
        <w:t>Поставляемые изделия должны сохранять эксплуатационные характеристики в течении всего установленного срока службы (до списания), который (при условии проведения требуемых технических мероприятий по обслуживанию) должен быть не менее указанного в паспорте к изделию.</w:t>
      </w:r>
    </w:p>
    <w:p w:rsidR="00387AB3" w:rsidRPr="00F53228" w:rsidRDefault="00387AB3" w:rsidP="00AD32FC">
      <w:pPr>
        <w:tabs>
          <w:tab w:val="left" w:pos="993"/>
        </w:tabs>
        <w:jc w:val="both"/>
      </w:pPr>
    </w:p>
    <w:p w:rsidR="00B17989" w:rsidRDefault="00387AB3" w:rsidP="00600B3E">
      <w:pPr>
        <w:tabs>
          <w:tab w:val="left" w:pos="709"/>
          <w:tab w:val="left" w:pos="1134"/>
        </w:tabs>
        <w:spacing w:line="276" w:lineRule="auto"/>
        <w:ind w:firstLine="709"/>
        <w:rPr>
          <w:b/>
          <w:bCs/>
          <w:szCs w:val="26"/>
        </w:rPr>
      </w:pPr>
      <w:r>
        <w:rPr>
          <w:b/>
          <w:bCs/>
          <w:szCs w:val="26"/>
        </w:rPr>
        <w:t xml:space="preserve">7. </w:t>
      </w:r>
      <w:r w:rsidR="00E82ADD">
        <w:rPr>
          <w:b/>
          <w:bCs/>
          <w:szCs w:val="26"/>
        </w:rPr>
        <w:t>Маркировка, с</w:t>
      </w:r>
      <w:r w:rsidR="00B17989" w:rsidRPr="00387AB3">
        <w:rPr>
          <w:b/>
          <w:bCs/>
          <w:szCs w:val="26"/>
        </w:rPr>
        <w:t>остав технической и эксплуатационной  документации.</w:t>
      </w:r>
    </w:p>
    <w:p w:rsidR="00E82ADD" w:rsidRPr="00E82ADD" w:rsidRDefault="00E82ADD" w:rsidP="00E82ADD">
      <w:pPr>
        <w:pStyle w:val="Style7"/>
        <w:widowControl/>
        <w:spacing w:line="276" w:lineRule="auto"/>
        <w:ind w:firstLine="709"/>
        <w:rPr>
          <w:rFonts w:eastAsia="Times New Roman"/>
        </w:rPr>
      </w:pPr>
      <w:r w:rsidRPr="00E82ADD">
        <w:rPr>
          <w:rFonts w:eastAsia="Times New Roman"/>
        </w:rPr>
        <w:t>Маркировка продукции, содержание и способ ее нанесения указывается в стандартах, нормах или технических условиях на требуемый тип продукции.</w:t>
      </w:r>
    </w:p>
    <w:p w:rsidR="00387AB3" w:rsidRPr="00DA169C" w:rsidRDefault="00387AB3" w:rsidP="00600B3E">
      <w:pPr>
        <w:pStyle w:val="ab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A169C">
        <w:rPr>
          <w:sz w:val="24"/>
          <w:szCs w:val="24"/>
        </w:rPr>
        <w:t>По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387AB3" w:rsidRDefault="00387AB3" w:rsidP="00600B3E">
      <w:pPr>
        <w:pStyle w:val="ab"/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A169C">
        <w:rPr>
          <w:sz w:val="24"/>
          <w:szCs w:val="24"/>
        </w:rPr>
        <w:t xml:space="preserve">Предоставляемая Поставщиком техническая и эксплуатационная документация для </w:t>
      </w:r>
      <w:r>
        <w:rPr>
          <w:sz w:val="24"/>
          <w:szCs w:val="24"/>
        </w:rPr>
        <w:t>материалов</w:t>
      </w:r>
      <w:r w:rsidRPr="00DA169C">
        <w:rPr>
          <w:sz w:val="24"/>
          <w:szCs w:val="24"/>
        </w:rPr>
        <w:t xml:space="preserve"> должна включать:</w:t>
      </w:r>
    </w:p>
    <w:p w:rsidR="00E82ADD" w:rsidRPr="00E82ADD" w:rsidRDefault="00E82ADD" w:rsidP="00E82ADD">
      <w:pPr>
        <w:pStyle w:val="Style13"/>
        <w:widowControl/>
        <w:numPr>
          <w:ilvl w:val="0"/>
          <w:numId w:val="27"/>
        </w:numPr>
        <w:tabs>
          <w:tab w:val="left" w:pos="993"/>
        </w:tabs>
        <w:spacing w:line="276" w:lineRule="auto"/>
        <w:ind w:firstLine="349"/>
        <w:jc w:val="both"/>
        <w:rPr>
          <w:sz w:val="22"/>
          <w:szCs w:val="22"/>
        </w:rPr>
      </w:pPr>
      <w:r w:rsidRPr="003745CB">
        <w:rPr>
          <w:rStyle w:val="FontStyle35"/>
        </w:rPr>
        <w:t>сертификат (в случае обязательной сертификации товара);</w:t>
      </w:r>
    </w:p>
    <w:p w:rsidR="00387AB3" w:rsidRPr="00DA169C" w:rsidRDefault="00387AB3" w:rsidP="00600B3E">
      <w:pPr>
        <w:pStyle w:val="ab"/>
        <w:numPr>
          <w:ilvl w:val="0"/>
          <w:numId w:val="24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sz w:val="24"/>
          <w:szCs w:val="24"/>
        </w:rPr>
        <w:t>паспорт;</w:t>
      </w:r>
    </w:p>
    <w:p w:rsidR="00E82ADD" w:rsidRPr="00F2607B" w:rsidRDefault="00E82ADD" w:rsidP="00F2607B">
      <w:pPr>
        <w:pStyle w:val="ab"/>
        <w:numPr>
          <w:ilvl w:val="0"/>
          <w:numId w:val="24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руководство по эксплуатации (при наличии).</w:t>
      </w:r>
    </w:p>
    <w:p w:rsidR="00E82ADD" w:rsidRPr="00F53228" w:rsidRDefault="00E82ADD" w:rsidP="00E82ADD">
      <w:pPr>
        <w:tabs>
          <w:tab w:val="left" w:pos="1560"/>
        </w:tabs>
        <w:jc w:val="both"/>
      </w:pPr>
    </w:p>
    <w:p w:rsidR="00B17989" w:rsidRPr="00387AB3" w:rsidRDefault="00E82ADD" w:rsidP="00600B3E">
      <w:pPr>
        <w:tabs>
          <w:tab w:val="left" w:pos="426"/>
          <w:tab w:val="left" w:pos="1134"/>
        </w:tabs>
        <w:spacing w:line="276" w:lineRule="auto"/>
        <w:ind w:left="709"/>
        <w:rPr>
          <w:b/>
          <w:bCs/>
          <w:szCs w:val="26"/>
        </w:rPr>
      </w:pPr>
      <w:r>
        <w:rPr>
          <w:b/>
          <w:bCs/>
          <w:szCs w:val="26"/>
        </w:rPr>
        <w:t>8</w:t>
      </w:r>
      <w:r w:rsidR="00387AB3">
        <w:rPr>
          <w:b/>
          <w:bCs/>
          <w:szCs w:val="26"/>
        </w:rPr>
        <w:t xml:space="preserve">. </w:t>
      </w:r>
      <w:r w:rsidR="00B17989" w:rsidRPr="00387AB3">
        <w:rPr>
          <w:b/>
          <w:bCs/>
          <w:szCs w:val="26"/>
        </w:rPr>
        <w:t>Требования к Поставщику.</w:t>
      </w:r>
    </w:p>
    <w:p w:rsidR="00387AB3" w:rsidRPr="00DA169C" w:rsidRDefault="00387AB3" w:rsidP="00600B3E">
      <w:pPr>
        <w:tabs>
          <w:tab w:val="left" w:pos="709"/>
        </w:tabs>
        <w:spacing w:line="276" w:lineRule="auto"/>
        <w:ind w:firstLine="709"/>
        <w:jc w:val="both"/>
      </w:pPr>
      <w:r w:rsidRPr="00DA169C">
        <w:t>Наличие документов, подтверждающих возможность осуществления поставок оборудования (в соответствии с требованиями конкурсной документации).</w:t>
      </w:r>
    </w:p>
    <w:p w:rsidR="00921B12" w:rsidRPr="00E82ADD" w:rsidRDefault="00387AB3" w:rsidP="00E82ADD">
      <w:pPr>
        <w:spacing w:line="276" w:lineRule="auto"/>
        <w:ind w:firstLine="709"/>
        <w:jc w:val="both"/>
      </w:pPr>
      <w:r w:rsidRPr="00DA169C">
        <w:t>Наличие действующих лицензий на виды деятельности, связанные с поставкой оборудования указанного в данном ТЗ.</w:t>
      </w:r>
    </w:p>
    <w:p w:rsidR="00E82ADD" w:rsidRPr="00F53228" w:rsidRDefault="00E82ADD" w:rsidP="00600B3E">
      <w:pPr>
        <w:spacing w:line="276" w:lineRule="auto"/>
        <w:ind w:firstLine="709"/>
        <w:jc w:val="both"/>
        <w:rPr>
          <w:sz w:val="20"/>
          <w:szCs w:val="20"/>
        </w:rPr>
      </w:pPr>
    </w:p>
    <w:p w:rsidR="00B17989" w:rsidRPr="00387AB3" w:rsidRDefault="00E82ADD" w:rsidP="00600B3E">
      <w:pPr>
        <w:tabs>
          <w:tab w:val="left" w:pos="0"/>
          <w:tab w:val="left" w:pos="1134"/>
        </w:tabs>
        <w:spacing w:line="276" w:lineRule="auto"/>
        <w:ind w:left="709"/>
        <w:rPr>
          <w:b/>
          <w:bCs/>
          <w:szCs w:val="26"/>
        </w:rPr>
      </w:pPr>
      <w:r>
        <w:rPr>
          <w:b/>
          <w:bCs/>
          <w:szCs w:val="26"/>
        </w:rPr>
        <w:t>9</w:t>
      </w:r>
      <w:r w:rsidR="00387AB3">
        <w:rPr>
          <w:b/>
          <w:bCs/>
          <w:szCs w:val="26"/>
        </w:rPr>
        <w:t xml:space="preserve">. </w:t>
      </w:r>
      <w:r w:rsidR="00B17989" w:rsidRPr="00387AB3">
        <w:rPr>
          <w:b/>
          <w:bCs/>
          <w:szCs w:val="26"/>
        </w:rPr>
        <w:t>Правила приемки оборудования.</w:t>
      </w:r>
    </w:p>
    <w:p w:rsidR="00B17989" w:rsidRPr="00D3182C" w:rsidRDefault="00B17989" w:rsidP="00600B3E">
      <w:pPr>
        <w:pStyle w:val="BodyText21"/>
        <w:tabs>
          <w:tab w:val="left" w:pos="709"/>
        </w:tabs>
        <w:spacing w:line="276" w:lineRule="auto"/>
        <w:ind w:firstLine="0"/>
        <w:rPr>
          <w:szCs w:val="24"/>
        </w:rPr>
      </w:pPr>
      <w:r w:rsidRPr="005C6B5D">
        <w:rPr>
          <w:sz w:val="26"/>
          <w:szCs w:val="26"/>
        </w:rPr>
        <w:tab/>
      </w:r>
      <w:r w:rsidRPr="00D3182C">
        <w:rPr>
          <w:szCs w:val="24"/>
        </w:rPr>
        <w:t>Все поставляемые материалы проходят входной контроль, осуществляемый представителями филиал</w:t>
      </w:r>
      <w:r w:rsidR="009529C2" w:rsidRPr="00D3182C">
        <w:rPr>
          <w:szCs w:val="24"/>
        </w:rPr>
        <w:t>а</w:t>
      </w:r>
      <w:r w:rsidR="00D17409">
        <w:rPr>
          <w:szCs w:val="24"/>
        </w:rPr>
        <w:t xml:space="preserve"> П</w:t>
      </w:r>
      <w:r w:rsidRPr="00D3182C">
        <w:rPr>
          <w:szCs w:val="24"/>
        </w:rPr>
        <w:t>АО «</w:t>
      </w:r>
      <w:proofErr w:type="spellStart"/>
      <w:r w:rsidR="00B677C6">
        <w:rPr>
          <w:szCs w:val="24"/>
        </w:rPr>
        <w:t>Россети</w:t>
      </w:r>
      <w:proofErr w:type="spellEnd"/>
      <w:r w:rsidRPr="00D3182C">
        <w:rPr>
          <w:szCs w:val="24"/>
        </w:rPr>
        <w:t xml:space="preserve"> Центр» и ответственными представит</w:t>
      </w:r>
      <w:r w:rsidR="00901DA3" w:rsidRPr="00D3182C">
        <w:rPr>
          <w:szCs w:val="24"/>
        </w:rPr>
        <w:t>елями Поставщика при получении материалов</w:t>
      </w:r>
      <w:r w:rsidRPr="00D3182C">
        <w:rPr>
          <w:szCs w:val="24"/>
        </w:rPr>
        <w:t xml:space="preserve"> на склад.</w:t>
      </w:r>
    </w:p>
    <w:p w:rsidR="00A832AE" w:rsidRDefault="00B17989" w:rsidP="00600B3E">
      <w:pPr>
        <w:tabs>
          <w:tab w:val="left" w:pos="709"/>
        </w:tabs>
        <w:spacing w:line="276" w:lineRule="auto"/>
        <w:jc w:val="both"/>
      </w:pPr>
      <w:r w:rsidRPr="00D3182C">
        <w:tab/>
        <w:t>В случае выявления дефектов, в том числе и скрытых, Поставщик обязан за свой счет заменить поставленную продукцию.</w:t>
      </w:r>
    </w:p>
    <w:p w:rsidR="00921B12" w:rsidRPr="00F53228" w:rsidRDefault="00921B12" w:rsidP="00600B3E">
      <w:pPr>
        <w:tabs>
          <w:tab w:val="left" w:pos="709"/>
        </w:tabs>
        <w:spacing w:line="276" w:lineRule="auto"/>
        <w:jc w:val="both"/>
        <w:rPr>
          <w:sz w:val="20"/>
          <w:szCs w:val="20"/>
        </w:rPr>
      </w:pPr>
    </w:p>
    <w:p w:rsidR="00B17989" w:rsidRPr="005C6B5D" w:rsidRDefault="00E82ADD" w:rsidP="00600B3E">
      <w:pPr>
        <w:pStyle w:val="ab"/>
        <w:tabs>
          <w:tab w:val="left" w:pos="0"/>
        </w:tabs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10</w:t>
      </w:r>
      <w:r w:rsidR="00D3182C">
        <w:rPr>
          <w:b/>
          <w:bCs/>
          <w:sz w:val="26"/>
          <w:szCs w:val="26"/>
        </w:rPr>
        <w:t>.</w:t>
      </w:r>
      <w:r w:rsidR="00ED7FB0">
        <w:rPr>
          <w:b/>
          <w:bCs/>
          <w:sz w:val="26"/>
          <w:szCs w:val="26"/>
        </w:rPr>
        <w:t xml:space="preserve">  </w:t>
      </w:r>
      <w:r w:rsidR="00B17989" w:rsidRPr="00D3182C">
        <w:rPr>
          <w:b/>
          <w:bCs/>
          <w:sz w:val="24"/>
          <w:szCs w:val="24"/>
        </w:rPr>
        <w:t>Стоимость и условия оплаты.</w:t>
      </w:r>
    </w:p>
    <w:p w:rsidR="00E82ADD" w:rsidRPr="003745CB" w:rsidRDefault="00E82ADD" w:rsidP="00E82ADD">
      <w:pPr>
        <w:tabs>
          <w:tab w:val="left" w:pos="709"/>
        </w:tabs>
        <w:spacing w:line="276" w:lineRule="auto"/>
        <w:ind w:firstLine="709"/>
        <w:jc w:val="both"/>
      </w:pPr>
      <w:r w:rsidRPr="003745CB">
        <w:t>Цена товара должна включать все затраты Поставщика, связанные с выполнением поставок, в том числе расходы на транспортировку товара до Покупателя и разгрузку товара, стоимость тары и прочие расходы, связанные с доставкой товара в адрес Покупателя, страховые взносы, налоги, сборы, платежи и другие обязательные отчисления, производимые Поставщиков в соответствии с установленным законодательством порядком.</w:t>
      </w:r>
    </w:p>
    <w:p w:rsidR="00387AB3" w:rsidRDefault="00387AB3" w:rsidP="0046235D">
      <w:pPr>
        <w:tabs>
          <w:tab w:val="left" w:pos="993"/>
          <w:tab w:val="left" w:pos="1134"/>
        </w:tabs>
        <w:spacing w:line="276" w:lineRule="auto"/>
      </w:pPr>
    </w:p>
    <w:p w:rsidR="00387AB3" w:rsidRDefault="00E82ADD" w:rsidP="00387AB3">
      <w:r>
        <w:t xml:space="preserve">      Н</w:t>
      </w:r>
      <w:r w:rsidR="00387AB3" w:rsidRPr="00DA169C">
        <w:t xml:space="preserve">ачальник </w:t>
      </w:r>
      <w:r w:rsidR="00387AB3">
        <w:t xml:space="preserve">управления </w:t>
      </w:r>
    </w:p>
    <w:p w:rsidR="00387AB3" w:rsidRPr="00DA169C" w:rsidRDefault="00E82ADD" w:rsidP="00387AB3">
      <w:r>
        <w:t xml:space="preserve">      </w:t>
      </w:r>
      <w:r w:rsidR="00387AB3">
        <w:t xml:space="preserve">распределительных сетей                        </w:t>
      </w:r>
      <w:r w:rsidR="00387AB3" w:rsidRPr="00DA169C">
        <w:t xml:space="preserve">                                                          </w:t>
      </w:r>
      <w:r>
        <w:t>Щипалов М.А.</w:t>
      </w:r>
    </w:p>
    <w:p w:rsidR="00387AB3" w:rsidRPr="00DA169C" w:rsidRDefault="00387AB3" w:rsidP="00387AB3"/>
    <w:p w:rsidR="00AD5EC4" w:rsidRDefault="00AD5EC4" w:rsidP="00387AB3">
      <w:pPr>
        <w:rPr>
          <w:sz w:val="16"/>
          <w:szCs w:val="22"/>
        </w:rPr>
      </w:pPr>
    </w:p>
    <w:p w:rsidR="00387AB3" w:rsidRPr="007F5289" w:rsidRDefault="00387AB3" w:rsidP="00387AB3">
      <w:pPr>
        <w:rPr>
          <w:sz w:val="16"/>
          <w:szCs w:val="22"/>
        </w:rPr>
      </w:pPr>
      <w:r w:rsidRPr="007F5289">
        <w:rPr>
          <w:sz w:val="16"/>
          <w:szCs w:val="22"/>
        </w:rPr>
        <w:t xml:space="preserve">Исп. </w:t>
      </w:r>
      <w:r w:rsidR="00AD5EC4">
        <w:rPr>
          <w:sz w:val="16"/>
          <w:szCs w:val="22"/>
        </w:rPr>
        <w:t>Грибов А.С.</w:t>
      </w:r>
    </w:p>
    <w:p w:rsidR="00037B9E" w:rsidRDefault="00387AB3" w:rsidP="003F5ADE">
      <w:r w:rsidRPr="007F5289">
        <w:rPr>
          <w:sz w:val="16"/>
          <w:szCs w:val="22"/>
        </w:rPr>
        <w:t>тел.: 8(4852)78-1</w:t>
      </w:r>
      <w:r>
        <w:rPr>
          <w:sz w:val="16"/>
          <w:szCs w:val="22"/>
        </w:rPr>
        <w:t>3-</w:t>
      </w:r>
      <w:r w:rsidR="00AD5EC4">
        <w:rPr>
          <w:sz w:val="16"/>
          <w:szCs w:val="22"/>
        </w:rPr>
        <w:t>67</w:t>
      </w:r>
      <w:r w:rsidRPr="007F5289">
        <w:rPr>
          <w:sz w:val="16"/>
          <w:szCs w:val="22"/>
        </w:rPr>
        <w:t xml:space="preserve">       </w:t>
      </w:r>
    </w:p>
    <w:sectPr w:rsidR="00037B9E" w:rsidSect="00FA77D6">
      <w:pgSz w:w="11906" w:h="16838" w:code="9"/>
      <w:pgMar w:top="709" w:right="707" w:bottom="993" w:left="1276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D5EDDE2"/>
    <w:lvl w:ilvl="0">
      <w:numFmt w:val="bullet"/>
      <w:lvlText w:val="*"/>
      <w:lvlJc w:val="left"/>
    </w:lvl>
  </w:abstractNum>
  <w:abstractNum w:abstractNumId="1" w15:restartNumberingAfterBreak="0">
    <w:nsid w:val="02330533"/>
    <w:multiLevelType w:val="hybridMultilevel"/>
    <w:tmpl w:val="00CE57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648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0C7B7676"/>
    <w:multiLevelType w:val="multilevel"/>
    <w:tmpl w:val="08248E92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0DCF75CA"/>
    <w:multiLevelType w:val="multilevel"/>
    <w:tmpl w:val="36269AD4"/>
    <w:styleLink w:val="WWNum5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 w15:restartNumberingAfterBreak="0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FD5E26"/>
    <w:multiLevelType w:val="hybridMultilevel"/>
    <w:tmpl w:val="64F69DE0"/>
    <w:lvl w:ilvl="0" w:tplc="9EA25A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4A60A5"/>
    <w:multiLevelType w:val="multilevel"/>
    <w:tmpl w:val="31E80E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1" w15:restartNumberingAfterBreak="0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B22C82"/>
    <w:multiLevelType w:val="multilevel"/>
    <w:tmpl w:val="B6464BEE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3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4" w15:restartNumberingAfterBreak="0">
    <w:nsid w:val="2DB10919"/>
    <w:multiLevelType w:val="multilevel"/>
    <w:tmpl w:val="4B92B7CA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15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 w15:restartNumberingAfterBreak="0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6"/>
  </w:num>
  <w:num w:numId="2">
    <w:abstractNumId w:val="11"/>
  </w:num>
  <w:num w:numId="3">
    <w:abstractNumId w:val="25"/>
  </w:num>
  <w:num w:numId="4">
    <w:abstractNumId w:val="23"/>
  </w:num>
  <w:num w:numId="5">
    <w:abstractNumId w:val="17"/>
  </w:num>
  <w:num w:numId="6">
    <w:abstractNumId w:val="6"/>
  </w:num>
  <w:num w:numId="7">
    <w:abstractNumId w:val="20"/>
  </w:num>
  <w:num w:numId="8">
    <w:abstractNumId w:val="3"/>
  </w:num>
  <w:num w:numId="9">
    <w:abstractNumId w:val="13"/>
  </w:num>
  <w:num w:numId="10">
    <w:abstractNumId w:val="22"/>
  </w:num>
  <w:num w:numId="11">
    <w:abstractNumId w:val="21"/>
  </w:num>
  <w:num w:numId="12">
    <w:abstractNumId w:val="15"/>
  </w:num>
  <w:num w:numId="13">
    <w:abstractNumId w:val="9"/>
  </w:num>
  <w:num w:numId="14">
    <w:abstractNumId w:val="18"/>
  </w:num>
  <w:num w:numId="15">
    <w:abstractNumId w:val="2"/>
  </w:num>
  <w:num w:numId="16">
    <w:abstractNumId w:val="19"/>
  </w:num>
  <w:num w:numId="17">
    <w:abstractNumId w:val="8"/>
  </w:num>
  <w:num w:numId="18">
    <w:abstractNumId w:val="16"/>
  </w:num>
  <w:num w:numId="19">
    <w:abstractNumId w:val="1"/>
  </w:num>
  <w:num w:numId="20">
    <w:abstractNumId w:val="10"/>
  </w:num>
  <w:num w:numId="21">
    <w:abstractNumId w:val="4"/>
  </w:num>
  <w:num w:numId="22">
    <w:abstractNumId w:val="12"/>
    <w:lvlOverride w:ilvl="0">
      <w:lvl w:ilvl="0">
        <w:start w:val="1"/>
        <w:numFmt w:val="decimal"/>
        <w:lvlText w:val="%1."/>
        <w:lvlJc w:val="left"/>
        <w:rPr>
          <w:b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rPr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rPr>
          <w:b/>
          <w:sz w:val="24"/>
          <w:szCs w:val="24"/>
        </w:rPr>
      </w:lvl>
    </w:lvlOverride>
  </w:num>
  <w:num w:numId="23">
    <w:abstractNumId w:val="12"/>
  </w:num>
  <w:num w:numId="24">
    <w:abstractNumId w:val="5"/>
  </w:num>
  <w:num w:numId="25">
    <w:abstractNumId w:val="24"/>
  </w:num>
  <w:num w:numId="26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7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CF2"/>
    <w:rsid w:val="00003406"/>
    <w:rsid w:val="000179A6"/>
    <w:rsid w:val="00022E43"/>
    <w:rsid w:val="00023A5B"/>
    <w:rsid w:val="00023D8A"/>
    <w:rsid w:val="000253B6"/>
    <w:rsid w:val="00025C91"/>
    <w:rsid w:val="00031264"/>
    <w:rsid w:val="00032977"/>
    <w:rsid w:val="000338F8"/>
    <w:rsid w:val="000362B3"/>
    <w:rsid w:val="000368D3"/>
    <w:rsid w:val="00037B9E"/>
    <w:rsid w:val="00043E6A"/>
    <w:rsid w:val="00043FC6"/>
    <w:rsid w:val="00045F57"/>
    <w:rsid w:val="00050331"/>
    <w:rsid w:val="00051365"/>
    <w:rsid w:val="00051D9D"/>
    <w:rsid w:val="00053A03"/>
    <w:rsid w:val="00060C84"/>
    <w:rsid w:val="000628A8"/>
    <w:rsid w:val="00067882"/>
    <w:rsid w:val="000710D3"/>
    <w:rsid w:val="000713FB"/>
    <w:rsid w:val="0007400F"/>
    <w:rsid w:val="000758E3"/>
    <w:rsid w:val="00080A34"/>
    <w:rsid w:val="00080CA5"/>
    <w:rsid w:val="0008258E"/>
    <w:rsid w:val="0008493D"/>
    <w:rsid w:val="00090773"/>
    <w:rsid w:val="000922D4"/>
    <w:rsid w:val="00094643"/>
    <w:rsid w:val="000A0D0C"/>
    <w:rsid w:val="000A73D6"/>
    <w:rsid w:val="000B091D"/>
    <w:rsid w:val="000B0D81"/>
    <w:rsid w:val="000B3699"/>
    <w:rsid w:val="000C2087"/>
    <w:rsid w:val="000D01DB"/>
    <w:rsid w:val="000D059B"/>
    <w:rsid w:val="000D3CD1"/>
    <w:rsid w:val="000D6678"/>
    <w:rsid w:val="000E277D"/>
    <w:rsid w:val="000F2E42"/>
    <w:rsid w:val="000F4CC6"/>
    <w:rsid w:val="000F7259"/>
    <w:rsid w:val="00103C86"/>
    <w:rsid w:val="00106535"/>
    <w:rsid w:val="00106900"/>
    <w:rsid w:val="00114457"/>
    <w:rsid w:val="00114956"/>
    <w:rsid w:val="0011765F"/>
    <w:rsid w:val="00126B91"/>
    <w:rsid w:val="00131108"/>
    <w:rsid w:val="00131C0F"/>
    <w:rsid w:val="001406B8"/>
    <w:rsid w:val="00146201"/>
    <w:rsid w:val="00146487"/>
    <w:rsid w:val="0014672F"/>
    <w:rsid w:val="001475BD"/>
    <w:rsid w:val="001508F6"/>
    <w:rsid w:val="00150E08"/>
    <w:rsid w:val="00151825"/>
    <w:rsid w:val="00154978"/>
    <w:rsid w:val="00156322"/>
    <w:rsid w:val="001627B6"/>
    <w:rsid w:val="001667F3"/>
    <w:rsid w:val="00166D94"/>
    <w:rsid w:val="00170ED6"/>
    <w:rsid w:val="00175129"/>
    <w:rsid w:val="00176164"/>
    <w:rsid w:val="00181BA2"/>
    <w:rsid w:val="001858BD"/>
    <w:rsid w:val="0018667A"/>
    <w:rsid w:val="00187541"/>
    <w:rsid w:val="001916B2"/>
    <w:rsid w:val="00195522"/>
    <w:rsid w:val="00195633"/>
    <w:rsid w:val="00196F6C"/>
    <w:rsid w:val="00197A91"/>
    <w:rsid w:val="001A2BDB"/>
    <w:rsid w:val="001A4DEE"/>
    <w:rsid w:val="001A6380"/>
    <w:rsid w:val="001A6E5F"/>
    <w:rsid w:val="001A6F00"/>
    <w:rsid w:val="001C11E6"/>
    <w:rsid w:val="001C7444"/>
    <w:rsid w:val="001C7A07"/>
    <w:rsid w:val="001E0D9A"/>
    <w:rsid w:val="001E4C92"/>
    <w:rsid w:val="001E78DB"/>
    <w:rsid w:val="001F1BAD"/>
    <w:rsid w:val="001F2034"/>
    <w:rsid w:val="001F43D4"/>
    <w:rsid w:val="001F7070"/>
    <w:rsid w:val="002024FE"/>
    <w:rsid w:val="002039AD"/>
    <w:rsid w:val="00206455"/>
    <w:rsid w:val="0021634C"/>
    <w:rsid w:val="00217AD3"/>
    <w:rsid w:val="00222156"/>
    <w:rsid w:val="00222778"/>
    <w:rsid w:val="00222E91"/>
    <w:rsid w:val="0022641E"/>
    <w:rsid w:val="00232B23"/>
    <w:rsid w:val="002356D8"/>
    <w:rsid w:val="0024159D"/>
    <w:rsid w:val="00241DDF"/>
    <w:rsid w:val="00251EAD"/>
    <w:rsid w:val="00253338"/>
    <w:rsid w:val="00253648"/>
    <w:rsid w:val="00257453"/>
    <w:rsid w:val="00276BA1"/>
    <w:rsid w:val="00276E5C"/>
    <w:rsid w:val="002816D8"/>
    <w:rsid w:val="00285F54"/>
    <w:rsid w:val="0029191D"/>
    <w:rsid w:val="002938DD"/>
    <w:rsid w:val="002A1541"/>
    <w:rsid w:val="002A4898"/>
    <w:rsid w:val="002B2499"/>
    <w:rsid w:val="002B5291"/>
    <w:rsid w:val="002B58AA"/>
    <w:rsid w:val="002C413E"/>
    <w:rsid w:val="002C4DB6"/>
    <w:rsid w:val="002C60EE"/>
    <w:rsid w:val="002C6460"/>
    <w:rsid w:val="002C71F1"/>
    <w:rsid w:val="002D0431"/>
    <w:rsid w:val="002D49F8"/>
    <w:rsid w:val="002D5BAD"/>
    <w:rsid w:val="002E3818"/>
    <w:rsid w:val="002E417C"/>
    <w:rsid w:val="002E7CF1"/>
    <w:rsid w:val="002E7F66"/>
    <w:rsid w:val="002F0192"/>
    <w:rsid w:val="002F4C36"/>
    <w:rsid w:val="002F601D"/>
    <w:rsid w:val="002F6AC8"/>
    <w:rsid w:val="003016E1"/>
    <w:rsid w:val="00305727"/>
    <w:rsid w:val="003062CB"/>
    <w:rsid w:val="003114C2"/>
    <w:rsid w:val="0031187F"/>
    <w:rsid w:val="00311EAF"/>
    <w:rsid w:val="00313696"/>
    <w:rsid w:val="00313765"/>
    <w:rsid w:val="00323558"/>
    <w:rsid w:val="003324D2"/>
    <w:rsid w:val="0033378A"/>
    <w:rsid w:val="00337334"/>
    <w:rsid w:val="003374AB"/>
    <w:rsid w:val="0034069F"/>
    <w:rsid w:val="00342022"/>
    <w:rsid w:val="003447DE"/>
    <w:rsid w:val="00347870"/>
    <w:rsid w:val="00354A46"/>
    <w:rsid w:val="00360AA4"/>
    <w:rsid w:val="00360E62"/>
    <w:rsid w:val="00361BB0"/>
    <w:rsid w:val="00361D1C"/>
    <w:rsid w:val="00362FC4"/>
    <w:rsid w:val="00371F08"/>
    <w:rsid w:val="00377164"/>
    <w:rsid w:val="00377AD4"/>
    <w:rsid w:val="00380642"/>
    <w:rsid w:val="00381903"/>
    <w:rsid w:val="00387AB3"/>
    <w:rsid w:val="00390D8D"/>
    <w:rsid w:val="003948F6"/>
    <w:rsid w:val="00395687"/>
    <w:rsid w:val="00395999"/>
    <w:rsid w:val="00397502"/>
    <w:rsid w:val="00397F2A"/>
    <w:rsid w:val="003A6839"/>
    <w:rsid w:val="003A7A83"/>
    <w:rsid w:val="003B332F"/>
    <w:rsid w:val="003B4812"/>
    <w:rsid w:val="003B7D7D"/>
    <w:rsid w:val="003C32FD"/>
    <w:rsid w:val="003C3816"/>
    <w:rsid w:val="003C7FEA"/>
    <w:rsid w:val="003D32D8"/>
    <w:rsid w:val="003D4C9B"/>
    <w:rsid w:val="003D65B3"/>
    <w:rsid w:val="003E0B49"/>
    <w:rsid w:val="003E7821"/>
    <w:rsid w:val="003E7F4E"/>
    <w:rsid w:val="003F1CF2"/>
    <w:rsid w:val="003F3839"/>
    <w:rsid w:val="003F3F9A"/>
    <w:rsid w:val="003F51B6"/>
    <w:rsid w:val="003F5ADE"/>
    <w:rsid w:val="00400EED"/>
    <w:rsid w:val="00401D15"/>
    <w:rsid w:val="00410046"/>
    <w:rsid w:val="00412423"/>
    <w:rsid w:val="00413E78"/>
    <w:rsid w:val="00417BB6"/>
    <w:rsid w:val="00421CC5"/>
    <w:rsid w:val="0042550F"/>
    <w:rsid w:val="0042576C"/>
    <w:rsid w:val="00426DB5"/>
    <w:rsid w:val="00430C8E"/>
    <w:rsid w:val="00431DCB"/>
    <w:rsid w:val="0043625A"/>
    <w:rsid w:val="00437A0C"/>
    <w:rsid w:val="004410FF"/>
    <w:rsid w:val="004459CF"/>
    <w:rsid w:val="00446345"/>
    <w:rsid w:val="004572AD"/>
    <w:rsid w:val="0045799A"/>
    <w:rsid w:val="0046235D"/>
    <w:rsid w:val="00463B52"/>
    <w:rsid w:val="00463C43"/>
    <w:rsid w:val="00473907"/>
    <w:rsid w:val="004806CA"/>
    <w:rsid w:val="00480FDD"/>
    <w:rsid w:val="00484A6D"/>
    <w:rsid w:val="00485C09"/>
    <w:rsid w:val="0048772D"/>
    <w:rsid w:val="00487736"/>
    <w:rsid w:val="00494D0D"/>
    <w:rsid w:val="00497C3D"/>
    <w:rsid w:val="004A0692"/>
    <w:rsid w:val="004A1E56"/>
    <w:rsid w:val="004A4CEE"/>
    <w:rsid w:val="004B07C8"/>
    <w:rsid w:val="004B334E"/>
    <w:rsid w:val="004B5C74"/>
    <w:rsid w:val="004B7406"/>
    <w:rsid w:val="004C0092"/>
    <w:rsid w:val="004C1992"/>
    <w:rsid w:val="004C26DC"/>
    <w:rsid w:val="004C3A0B"/>
    <w:rsid w:val="004C6C21"/>
    <w:rsid w:val="004D3EDE"/>
    <w:rsid w:val="004D6F2F"/>
    <w:rsid w:val="004D7EC1"/>
    <w:rsid w:val="004E0157"/>
    <w:rsid w:val="004E0376"/>
    <w:rsid w:val="004E056F"/>
    <w:rsid w:val="004E2DB6"/>
    <w:rsid w:val="004E5167"/>
    <w:rsid w:val="004F0D63"/>
    <w:rsid w:val="004F3DFA"/>
    <w:rsid w:val="004F4881"/>
    <w:rsid w:val="005067CC"/>
    <w:rsid w:val="00507FDB"/>
    <w:rsid w:val="00510AC3"/>
    <w:rsid w:val="00512095"/>
    <w:rsid w:val="00515BAE"/>
    <w:rsid w:val="00520531"/>
    <w:rsid w:val="005232F7"/>
    <w:rsid w:val="005234FB"/>
    <w:rsid w:val="00530ABD"/>
    <w:rsid w:val="00530B72"/>
    <w:rsid w:val="00536B16"/>
    <w:rsid w:val="00540AF8"/>
    <w:rsid w:val="00541420"/>
    <w:rsid w:val="00541C5B"/>
    <w:rsid w:val="00542569"/>
    <w:rsid w:val="00544FD1"/>
    <w:rsid w:val="005474A8"/>
    <w:rsid w:val="00547EFD"/>
    <w:rsid w:val="00551229"/>
    <w:rsid w:val="00551C29"/>
    <w:rsid w:val="00552918"/>
    <w:rsid w:val="00552EDB"/>
    <w:rsid w:val="005601DA"/>
    <w:rsid w:val="00567572"/>
    <w:rsid w:val="005707A9"/>
    <w:rsid w:val="00571ED6"/>
    <w:rsid w:val="00583AD2"/>
    <w:rsid w:val="00586CCB"/>
    <w:rsid w:val="00587B28"/>
    <w:rsid w:val="00591CB4"/>
    <w:rsid w:val="00596573"/>
    <w:rsid w:val="00596B7F"/>
    <w:rsid w:val="005A16DE"/>
    <w:rsid w:val="005A4A49"/>
    <w:rsid w:val="005A4DF7"/>
    <w:rsid w:val="005A4FAA"/>
    <w:rsid w:val="005A51F9"/>
    <w:rsid w:val="005A70AC"/>
    <w:rsid w:val="005B2853"/>
    <w:rsid w:val="005C0AFB"/>
    <w:rsid w:val="005C2497"/>
    <w:rsid w:val="005C4AAF"/>
    <w:rsid w:val="005C6B5D"/>
    <w:rsid w:val="005D3391"/>
    <w:rsid w:val="005D558A"/>
    <w:rsid w:val="005D6042"/>
    <w:rsid w:val="005D66D1"/>
    <w:rsid w:val="005E002C"/>
    <w:rsid w:val="005E5305"/>
    <w:rsid w:val="005E6775"/>
    <w:rsid w:val="005E7FE5"/>
    <w:rsid w:val="005F1ABE"/>
    <w:rsid w:val="005F5D16"/>
    <w:rsid w:val="005F616E"/>
    <w:rsid w:val="005F7997"/>
    <w:rsid w:val="00600B3E"/>
    <w:rsid w:val="00601108"/>
    <w:rsid w:val="00612EA6"/>
    <w:rsid w:val="006204A9"/>
    <w:rsid w:val="0063291B"/>
    <w:rsid w:val="0063496E"/>
    <w:rsid w:val="00634E3F"/>
    <w:rsid w:val="006358CE"/>
    <w:rsid w:val="00636E2E"/>
    <w:rsid w:val="00643706"/>
    <w:rsid w:val="00643DE5"/>
    <w:rsid w:val="00645E6D"/>
    <w:rsid w:val="00650F74"/>
    <w:rsid w:val="00654E60"/>
    <w:rsid w:val="0065630B"/>
    <w:rsid w:val="006645AA"/>
    <w:rsid w:val="00664A33"/>
    <w:rsid w:val="006670A5"/>
    <w:rsid w:val="00667669"/>
    <w:rsid w:val="0067422A"/>
    <w:rsid w:val="00674D6E"/>
    <w:rsid w:val="00684909"/>
    <w:rsid w:val="00684B03"/>
    <w:rsid w:val="00687FBB"/>
    <w:rsid w:val="00690F12"/>
    <w:rsid w:val="00691119"/>
    <w:rsid w:val="0069174D"/>
    <w:rsid w:val="00692A10"/>
    <w:rsid w:val="0069304A"/>
    <w:rsid w:val="006949C0"/>
    <w:rsid w:val="006A1CFD"/>
    <w:rsid w:val="006A2954"/>
    <w:rsid w:val="006A74B4"/>
    <w:rsid w:val="006C6335"/>
    <w:rsid w:val="006D08F3"/>
    <w:rsid w:val="006D1563"/>
    <w:rsid w:val="006D3171"/>
    <w:rsid w:val="006D5B71"/>
    <w:rsid w:val="006E4D69"/>
    <w:rsid w:val="006E52B3"/>
    <w:rsid w:val="006E6A74"/>
    <w:rsid w:val="006F0F0B"/>
    <w:rsid w:val="006F5D2E"/>
    <w:rsid w:val="006F6512"/>
    <w:rsid w:val="006F7A34"/>
    <w:rsid w:val="007018F8"/>
    <w:rsid w:val="00703D64"/>
    <w:rsid w:val="00706CBC"/>
    <w:rsid w:val="00710E1C"/>
    <w:rsid w:val="00710FF7"/>
    <w:rsid w:val="00714394"/>
    <w:rsid w:val="0071616B"/>
    <w:rsid w:val="00717171"/>
    <w:rsid w:val="00717AA5"/>
    <w:rsid w:val="0072394E"/>
    <w:rsid w:val="0072765B"/>
    <w:rsid w:val="007318A8"/>
    <w:rsid w:val="007331ED"/>
    <w:rsid w:val="00734E8A"/>
    <w:rsid w:val="00734FC1"/>
    <w:rsid w:val="00740B7B"/>
    <w:rsid w:val="00742972"/>
    <w:rsid w:val="00744728"/>
    <w:rsid w:val="00744C15"/>
    <w:rsid w:val="007469B5"/>
    <w:rsid w:val="00756589"/>
    <w:rsid w:val="00757A6B"/>
    <w:rsid w:val="00762D1E"/>
    <w:rsid w:val="007637F4"/>
    <w:rsid w:val="00763EF8"/>
    <w:rsid w:val="0078262E"/>
    <w:rsid w:val="00782DC3"/>
    <w:rsid w:val="00783E38"/>
    <w:rsid w:val="0078488A"/>
    <w:rsid w:val="00785302"/>
    <w:rsid w:val="0078598A"/>
    <w:rsid w:val="00785A3D"/>
    <w:rsid w:val="00785D9E"/>
    <w:rsid w:val="00791634"/>
    <w:rsid w:val="00791EB9"/>
    <w:rsid w:val="00792B14"/>
    <w:rsid w:val="00792C66"/>
    <w:rsid w:val="00794245"/>
    <w:rsid w:val="007A064E"/>
    <w:rsid w:val="007A2DF8"/>
    <w:rsid w:val="007A694A"/>
    <w:rsid w:val="007B1161"/>
    <w:rsid w:val="007B369F"/>
    <w:rsid w:val="007B45E8"/>
    <w:rsid w:val="007B637C"/>
    <w:rsid w:val="007C1B41"/>
    <w:rsid w:val="007C2D70"/>
    <w:rsid w:val="007C45BD"/>
    <w:rsid w:val="007C50DB"/>
    <w:rsid w:val="007C5C9F"/>
    <w:rsid w:val="007D53C5"/>
    <w:rsid w:val="007D6F47"/>
    <w:rsid w:val="007E0F64"/>
    <w:rsid w:val="007E5177"/>
    <w:rsid w:val="007E7D39"/>
    <w:rsid w:val="007F1B8B"/>
    <w:rsid w:val="007F5082"/>
    <w:rsid w:val="007F6CD4"/>
    <w:rsid w:val="00800B02"/>
    <w:rsid w:val="008026A0"/>
    <w:rsid w:val="00802CF1"/>
    <w:rsid w:val="008048FD"/>
    <w:rsid w:val="00804EF2"/>
    <w:rsid w:val="00810238"/>
    <w:rsid w:val="00811FCC"/>
    <w:rsid w:val="00812378"/>
    <w:rsid w:val="00812D65"/>
    <w:rsid w:val="00815011"/>
    <w:rsid w:val="008152E4"/>
    <w:rsid w:val="00816191"/>
    <w:rsid w:val="008170F4"/>
    <w:rsid w:val="0082414B"/>
    <w:rsid w:val="0082646E"/>
    <w:rsid w:val="008277BE"/>
    <w:rsid w:val="00830C80"/>
    <w:rsid w:val="00830F43"/>
    <w:rsid w:val="008345A3"/>
    <w:rsid w:val="00835EB0"/>
    <w:rsid w:val="00836069"/>
    <w:rsid w:val="00836C41"/>
    <w:rsid w:val="00843F69"/>
    <w:rsid w:val="00846DB1"/>
    <w:rsid w:val="008527EC"/>
    <w:rsid w:val="00852F06"/>
    <w:rsid w:val="008543F3"/>
    <w:rsid w:val="00854D19"/>
    <w:rsid w:val="00864B06"/>
    <w:rsid w:val="00865864"/>
    <w:rsid w:val="00866BF1"/>
    <w:rsid w:val="0086786E"/>
    <w:rsid w:val="008704B9"/>
    <w:rsid w:val="00872B53"/>
    <w:rsid w:val="00877850"/>
    <w:rsid w:val="00880F5E"/>
    <w:rsid w:val="00881840"/>
    <w:rsid w:val="00884CC7"/>
    <w:rsid w:val="00886370"/>
    <w:rsid w:val="00890785"/>
    <w:rsid w:val="008912E1"/>
    <w:rsid w:val="008931A2"/>
    <w:rsid w:val="00893CBA"/>
    <w:rsid w:val="00895D4F"/>
    <w:rsid w:val="008B4EDF"/>
    <w:rsid w:val="008B7C1F"/>
    <w:rsid w:val="008C05CC"/>
    <w:rsid w:val="008C0EE1"/>
    <w:rsid w:val="008C2739"/>
    <w:rsid w:val="008C45C6"/>
    <w:rsid w:val="008C5E80"/>
    <w:rsid w:val="008C669D"/>
    <w:rsid w:val="008D1275"/>
    <w:rsid w:val="008D5011"/>
    <w:rsid w:val="008D71DD"/>
    <w:rsid w:val="008D7489"/>
    <w:rsid w:val="008E0595"/>
    <w:rsid w:val="008E5768"/>
    <w:rsid w:val="008E651F"/>
    <w:rsid w:val="008E7F16"/>
    <w:rsid w:val="008F0E34"/>
    <w:rsid w:val="008F1647"/>
    <w:rsid w:val="008F35AB"/>
    <w:rsid w:val="008F595F"/>
    <w:rsid w:val="009011E5"/>
    <w:rsid w:val="00901DA3"/>
    <w:rsid w:val="00911F95"/>
    <w:rsid w:val="009174C1"/>
    <w:rsid w:val="00921B12"/>
    <w:rsid w:val="00926776"/>
    <w:rsid w:val="0092715D"/>
    <w:rsid w:val="009347C2"/>
    <w:rsid w:val="009348A1"/>
    <w:rsid w:val="009376AF"/>
    <w:rsid w:val="0094246E"/>
    <w:rsid w:val="00944105"/>
    <w:rsid w:val="0094580E"/>
    <w:rsid w:val="00950182"/>
    <w:rsid w:val="00950FE3"/>
    <w:rsid w:val="009526D0"/>
    <w:rsid w:val="009529C2"/>
    <w:rsid w:val="0095560D"/>
    <w:rsid w:val="00963692"/>
    <w:rsid w:val="00963BB6"/>
    <w:rsid w:val="00963D39"/>
    <w:rsid w:val="00965366"/>
    <w:rsid w:val="00966B7A"/>
    <w:rsid w:val="0097476D"/>
    <w:rsid w:val="00975D34"/>
    <w:rsid w:val="00976F76"/>
    <w:rsid w:val="0098532E"/>
    <w:rsid w:val="00990210"/>
    <w:rsid w:val="009902EC"/>
    <w:rsid w:val="0099039B"/>
    <w:rsid w:val="0099073F"/>
    <w:rsid w:val="009A375E"/>
    <w:rsid w:val="009A5293"/>
    <w:rsid w:val="009B3229"/>
    <w:rsid w:val="009B6744"/>
    <w:rsid w:val="009B6ABE"/>
    <w:rsid w:val="009C0D22"/>
    <w:rsid w:val="009C1FF4"/>
    <w:rsid w:val="009C50A8"/>
    <w:rsid w:val="009D45F6"/>
    <w:rsid w:val="009D6D76"/>
    <w:rsid w:val="009D7C75"/>
    <w:rsid w:val="009E042C"/>
    <w:rsid w:val="009E0520"/>
    <w:rsid w:val="009E1A14"/>
    <w:rsid w:val="009E3700"/>
    <w:rsid w:val="009E4CDE"/>
    <w:rsid w:val="009E5EFC"/>
    <w:rsid w:val="009E61DF"/>
    <w:rsid w:val="009E7199"/>
    <w:rsid w:val="009F2ABE"/>
    <w:rsid w:val="009F3257"/>
    <w:rsid w:val="009F3F2F"/>
    <w:rsid w:val="00A002BA"/>
    <w:rsid w:val="00A00520"/>
    <w:rsid w:val="00A02AA9"/>
    <w:rsid w:val="00A03B4E"/>
    <w:rsid w:val="00A059E0"/>
    <w:rsid w:val="00A06822"/>
    <w:rsid w:val="00A14BF4"/>
    <w:rsid w:val="00A21793"/>
    <w:rsid w:val="00A25202"/>
    <w:rsid w:val="00A27994"/>
    <w:rsid w:val="00A32580"/>
    <w:rsid w:val="00A34B2C"/>
    <w:rsid w:val="00A351EE"/>
    <w:rsid w:val="00A365CF"/>
    <w:rsid w:val="00A42BE2"/>
    <w:rsid w:val="00A43E75"/>
    <w:rsid w:val="00A53BA0"/>
    <w:rsid w:val="00A54909"/>
    <w:rsid w:val="00A60DB4"/>
    <w:rsid w:val="00A650C4"/>
    <w:rsid w:val="00A65417"/>
    <w:rsid w:val="00A71D4C"/>
    <w:rsid w:val="00A737F0"/>
    <w:rsid w:val="00A832AE"/>
    <w:rsid w:val="00A84829"/>
    <w:rsid w:val="00A96C9B"/>
    <w:rsid w:val="00A96D61"/>
    <w:rsid w:val="00A971D4"/>
    <w:rsid w:val="00AA161C"/>
    <w:rsid w:val="00AA4F4B"/>
    <w:rsid w:val="00AA5719"/>
    <w:rsid w:val="00AB4ACE"/>
    <w:rsid w:val="00AB5E93"/>
    <w:rsid w:val="00AB7D29"/>
    <w:rsid w:val="00AC56DB"/>
    <w:rsid w:val="00AC6315"/>
    <w:rsid w:val="00AD1F6B"/>
    <w:rsid w:val="00AD32FC"/>
    <w:rsid w:val="00AD5EC4"/>
    <w:rsid w:val="00AE0297"/>
    <w:rsid w:val="00AE36B4"/>
    <w:rsid w:val="00AE583F"/>
    <w:rsid w:val="00AE6A73"/>
    <w:rsid w:val="00AF2950"/>
    <w:rsid w:val="00AF7190"/>
    <w:rsid w:val="00B00B69"/>
    <w:rsid w:val="00B0154E"/>
    <w:rsid w:val="00B01CBD"/>
    <w:rsid w:val="00B037A4"/>
    <w:rsid w:val="00B05C1E"/>
    <w:rsid w:val="00B05DD0"/>
    <w:rsid w:val="00B103B6"/>
    <w:rsid w:val="00B11915"/>
    <w:rsid w:val="00B17989"/>
    <w:rsid w:val="00B203A4"/>
    <w:rsid w:val="00B24AB0"/>
    <w:rsid w:val="00B3350E"/>
    <w:rsid w:val="00B5141D"/>
    <w:rsid w:val="00B5158F"/>
    <w:rsid w:val="00B51F2E"/>
    <w:rsid w:val="00B520CB"/>
    <w:rsid w:val="00B5295B"/>
    <w:rsid w:val="00B54369"/>
    <w:rsid w:val="00B6025B"/>
    <w:rsid w:val="00B650B3"/>
    <w:rsid w:val="00B657D5"/>
    <w:rsid w:val="00B677C6"/>
    <w:rsid w:val="00B70015"/>
    <w:rsid w:val="00B7096D"/>
    <w:rsid w:val="00B715E5"/>
    <w:rsid w:val="00B71A0E"/>
    <w:rsid w:val="00B71BA7"/>
    <w:rsid w:val="00B74481"/>
    <w:rsid w:val="00B8095D"/>
    <w:rsid w:val="00B81E50"/>
    <w:rsid w:val="00B84F73"/>
    <w:rsid w:val="00B90E89"/>
    <w:rsid w:val="00B974AE"/>
    <w:rsid w:val="00BA594B"/>
    <w:rsid w:val="00BA6B0A"/>
    <w:rsid w:val="00BB2DEC"/>
    <w:rsid w:val="00BB6830"/>
    <w:rsid w:val="00BB7947"/>
    <w:rsid w:val="00BC4262"/>
    <w:rsid w:val="00BC5F5C"/>
    <w:rsid w:val="00BD1F5A"/>
    <w:rsid w:val="00BD48A1"/>
    <w:rsid w:val="00BD6E27"/>
    <w:rsid w:val="00BE069A"/>
    <w:rsid w:val="00BE0EAA"/>
    <w:rsid w:val="00BE177B"/>
    <w:rsid w:val="00BE247D"/>
    <w:rsid w:val="00BE34D8"/>
    <w:rsid w:val="00BE41F3"/>
    <w:rsid w:val="00BE661D"/>
    <w:rsid w:val="00BE7839"/>
    <w:rsid w:val="00BF1DDC"/>
    <w:rsid w:val="00BF2E32"/>
    <w:rsid w:val="00BF4629"/>
    <w:rsid w:val="00BF7082"/>
    <w:rsid w:val="00C04E48"/>
    <w:rsid w:val="00C04EAA"/>
    <w:rsid w:val="00C06D9B"/>
    <w:rsid w:val="00C110D1"/>
    <w:rsid w:val="00C21E6D"/>
    <w:rsid w:val="00C26A62"/>
    <w:rsid w:val="00C325B2"/>
    <w:rsid w:val="00C3293A"/>
    <w:rsid w:val="00C330DD"/>
    <w:rsid w:val="00C34B57"/>
    <w:rsid w:val="00C35ECB"/>
    <w:rsid w:val="00C37EE8"/>
    <w:rsid w:val="00C40DE6"/>
    <w:rsid w:val="00C427A0"/>
    <w:rsid w:val="00C4375F"/>
    <w:rsid w:val="00C43B51"/>
    <w:rsid w:val="00C46C1E"/>
    <w:rsid w:val="00C5612C"/>
    <w:rsid w:val="00C600BE"/>
    <w:rsid w:val="00C63BC4"/>
    <w:rsid w:val="00C77A3C"/>
    <w:rsid w:val="00C81837"/>
    <w:rsid w:val="00C828DC"/>
    <w:rsid w:val="00C841C1"/>
    <w:rsid w:val="00C849B4"/>
    <w:rsid w:val="00C9305B"/>
    <w:rsid w:val="00C96A6E"/>
    <w:rsid w:val="00C97B3B"/>
    <w:rsid w:val="00CA2749"/>
    <w:rsid w:val="00CA563C"/>
    <w:rsid w:val="00CB0875"/>
    <w:rsid w:val="00CC10C6"/>
    <w:rsid w:val="00CC1ABB"/>
    <w:rsid w:val="00CC24D9"/>
    <w:rsid w:val="00CC5C2B"/>
    <w:rsid w:val="00CD21BD"/>
    <w:rsid w:val="00CD36F1"/>
    <w:rsid w:val="00CD7B3E"/>
    <w:rsid w:val="00CE276E"/>
    <w:rsid w:val="00CE2D19"/>
    <w:rsid w:val="00CE32EC"/>
    <w:rsid w:val="00CE62B6"/>
    <w:rsid w:val="00CF0AA5"/>
    <w:rsid w:val="00CF2619"/>
    <w:rsid w:val="00CF36D4"/>
    <w:rsid w:val="00CF4D3F"/>
    <w:rsid w:val="00D00D99"/>
    <w:rsid w:val="00D05ED3"/>
    <w:rsid w:val="00D0639A"/>
    <w:rsid w:val="00D072FF"/>
    <w:rsid w:val="00D1191F"/>
    <w:rsid w:val="00D120AC"/>
    <w:rsid w:val="00D13756"/>
    <w:rsid w:val="00D16D3E"/>
    <w:rsid w:val="00D17409"/>
    <w:rsid w:val="00D22A9C"/>
    <w:rsid w:val="00D23132"/>
    <w:rsid w:val="00D27ED9"/>
    <w:rsid w:val="00D3182C"/>
    <w:rsid w:val="00D37C52"/>
    <w:rsid w:val="00D37EDE"/>
    <w:rsid w:val="00D40EA6"/>
    <w:rsid w:val="00D452FE"/>
    <w:rsid w:val="00D474F7"/>
    <w:rsid w:val="00D52603"/>
    <w:rsid w:val="00D577C1"/>
    <w:rsid w:val="00D6078B"/>
    <w:rsid w:val="00D622C3"/>
    <w:rsid w:val="00D732DE"/>
    <w:rsid w:val="00D747FF"/>
    <w:rsid w:val="00D7556C"/>
    <w:rsid w:val="00D776D5"/>
    <w:rsid w:val="00D815A4"/>
    <w:rsid w:val="00D84542"/>
    <w:rsid w:val="00D84BDB"/>
    <w:rsid w:val="00D87D59"/>
    <w:rsid w:val="00D87FA9"/>
    <w:rsid w:val="00D92F45"/>
    <w:rsid w:val="00D965CA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102B"/>
    <w:rsid w:val="00DD38DA"/>
    <w:rsid w:val="00DD48D6"/>
    <w:rsid w:val="00DD6CFE"/>
    <w:rsid w:val="00DE1837"/>
    <w:rsid w:val="00DF3251"/>
    <w:rsid w:val="00DF4D00"/>
    <w:rsid w:val="00DF4F3E"/>
    <w:rsid w:val="00DF6525"/>
    <w:rsid w:val="00E03143"/>
    <w:rsid w:val="00E05CE2"/>
    <w:rsid w:val="00E2166B"/>
    <w:rsid w:val="00E22F2E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253B"/>
    <w:rsid w:val="00E42BC3"/>
    <w:rsid w:val="00E44075"/>
    <w:rsid w:val="00E45B37"/>
    <w:rsid w:val="00E461DC"/>
    <w:rsid w:val="00E4661E"/>
    <w:rsid w:val="00E46DAB"/>
    <w:rsid w:val="00E47864"/>
    <w:rsid w:val="00E50EC1"/>
    <w:rsid w:val="00E513E8"/>
    <w:rsid w:val="00E52DA8"/>
    <w:rsid w:val="00E65D9F"/>
    <w:rsid w:val="00E66248"/>
    <w:rsid w:val="00E67C83"/>
    <w:rsid w:val="00E74F0A"/>
    <w:rsid w:val="00E759F6"/>
    <w:rsid w:val="00E77C4C"/>
    <w:rsid w:val="00E82ADD"/>
    <w:rsid w:val="00E83873"/>
    <w:rsid w:val="00E911A5"/>
    <w:rsid w:val="00E925F9"/>
    <w:rsid w:val="00E92F26"/>
    <w:rsid w:val="00E93E83"/>
    <w:rsid w:val="00E9588C"/>
    <w:rsid w:val="00EA0A3B"/>
    <w:rsid w:val="00EA1E8C"/>
    <w:rsid w:val="00EA2475"/>
    <w:rsid w:val="00EA2583"/>
    <w:rsid w:val="00EA50CF"/>
    <w:rsid w:val="00EB2BCC"/>
    <w:rsid w:val="00EC5019"/>
    <w:rsid w:val="00ED5473"/>
    <w:rsid w:val="00ED5E3C"/>
    <w:rsid w:val="00ED6C71"/>
    <w:rsid w:val="00ED7FB0"/>
    <w:rsid w:val="00EE3685"/>
    <w:rsid w:val="00EE470A"/>
    <w:rsid w:val="00EE6DC4"/>
    <w:rsid w:val="00EE747C"/>
    <w:rsid w:val="00EF0965"/>
    <w:rsid w:val="00EF0E64"/>
    <w:rsid w:val="00EF3D37"/>
    <w:rsid w:val="00EF630D"/>
    <w:rsid w:val="00F0025C"/>
    <w:rsid w:val="00F01E1D"/>
    <w:rsid w:val="00F02F3D"/>
    <w:rsid w:val="00F031FF"/>
    <w:rsid w:val="00F03608"/>
    <w:rsid w:val="00F10FAB"/>
    <w:rsid w:val="00F1205B"/>
    <w:rsid w:val="00F20DA4"/>
    <w:rsid w:val="00F2607B"/>
    <w:rsid w:val="00F35458"/>
    <w:rsid w:val="00F3549C"/>
    <w:rsid w:val="00F360F2"/>
    <w:rsid w:val="00F40FD9"/>
    <w:rsid w:val="00F42A46"/>
    <w:rsid w:val="00F443BE"/>
    <w:rsid w:val="00F45525"/>
    <w:rsid w:val="00F466C6"/>
    <w:rsid w:val="00F47C29"/>
    <w:rsid w:val="00F47E72"/>
    <w:rsid w:val="00F531AB"/>
    <w:rsid w:val="00F53228"/>
    <w:rsid w:val="00F55F4F"/>
    <w:rsid w:val="00F606AC"/>
    <w:rsid w:val="00F609B2"/>
    <w:rsid w:val="00F60B87"/>
    <w:rsid w:val="00F65220"/>
    <w:rsid w:val="00F65990"/>
    <w:rsid w:val="00F721CA"/>
    <w:rsid w:val="00F77298"/>
    <w:rsid w:val="00F8215A"/>
    <w:rsid w:val="00F82A44"/>
    <w:rsid w:val="00F84AAA"/>
    <w:rsid w:val="00F85C51"/>
    <w:rsid w:val="00F9015C"/>
    <w:rsid w:val="00F92947"/>
    <w:rsid w:val="00F92B6F"/>
    <w:rsid w:val="00F94783"/>
    <w:rsid w:val="00F955AE"/>
    <w:rsid w:val="00FA0FCF"/>
    <w:rsid w:val="00FA11E5"/>
    <w:rsid w:val="00FA51DA"/>
    <w:rsid w:val="00FA77D6"/>
    <w:rsid w:val="00FB2361"/>
    <w:rsid w:val="00FB3627"/>
    <w:rsid w:val="00FB3836"/>
    <w:rsid w:val="00FC0012"/>
    <w:rsid w:val="00FC1A9C"/>
    <w:rsid w:val="00FC6FBD"/>
    <w:rsid w:val="00FD05B2"/>
    <w:rsid w:val="00FD16BC"/>
    <w:rsid w:val="00FD3A10"/>
    <w:rsid w:val="00FD436D"/>
    <w:rsid w:val="00FD580B"/>
    <w:rsid w:val="00FD5CFC"/>
    <w:rsid w:val="00FE1122"/>
    <w:rsid w:val="00FE3652"/>
    <w:rsid w:val="00FE4664"/>
    <w:rsid w:val="00FE773E"/>
    <w:rsid w:val="00FF3DC2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8A7910D-1A70-4277-BAE6-C817923E0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uiPriority w:val="99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link w:val="a4"/>
    <w:rsid w:val="007E5177"/>
    <w:rPr>
      <w:b/>
      <w:sz w:val="28"/>
      <w:szCs w:val="24"/>
    </w:rPr>
  </w:style>
  <w:style w:type="character" w:styleId="aa">
    <w:name w:val="Strong"/>
    <w:uiPriority w:val="22"/>
    <w:qFormat/>
    <w:rsid w:val="00EA0A3B"/>
    <w:rPr>
      <w:b/>
      <w:bCs/>
    </w:rPr>
  </w:style>
  <w:style w:type="character" w:customStyle="1" w:styleId="30">
    <w:name w:val="Заголовок 3 Знак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table" w:styleId="ac">
    <w:name w:val="Table Grid"/>
    <w:basedOn w:val="a1"/>
    <w:uiPriority w:val="59"/>
    <w:rsid w:val="002C4DB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Plain Text"/>
    <w:basedOn w:val="a"/>
    <w:link w:val="ae"/>
    <w:rsid w:val="0046235D"/>
    <w:rPr>
      <w:rFonts w:ascii="Courier New" w:hAnsi="Courier New"/>
      <w:sz w:val="20"/>
      <w:szCs w:val="20"/>
    </w:rPr>
  </w:style>
  <w:style w:type="character" w:customStyle="1" w:styleId="ae">
    <w:name w:val="Текст Знак"/>
    <w:basedOn w:val="a0"/>
    <w:link w:val="ad"/>
    <w:rsid w:val="0046235D"/>
    <w:rPr>
      <w:rFonts w:ascii="Courier New" w:hAnsi="Courier New"/>
    </w:rPr>
  </w:style>
  <w:style w:type="table" w:customStyle="1" w:styleId="12">
    <w:name w:val="Сетка таблицы1"/>
    <w:basedOn w:val="a1"/>
    <w:next w:val="ac"/>
    <w:uiPriority w:val="59"/>
    <w:rsid w:val="00EC5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87AB3"/>
    <w:pPr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3">
    <w:name w:val="WWNum3"/>
    <w:basedOn w:val="a2"/>
    <w:rsid w:val="00387AB3"/>
    <w:pPr>
      <w:numPr>
        <w:numId w:val="23"/>
      </w:numPr>
    </w:pPr>
  </w:style>
  <w:style w:type="numbering" w:customStyle="1" w:styleId="WWNum5">
    <w:name w:val="WWNum5"/>
    <w:basedOn w:val="a2"/>
    <w:rsid w:val="00387AB3"/>
    <w:pPr>
      <w:numPr>
        <w:numId w:val="24"/>
      </w:numPr>
    </w:pPr>
  </w:style>
  <w:style w:type="numbering" w:customStyle="1" w:styleId="WWNum7">
    <w:name w:val="WWNum7"/>
    <w:basedOn w:val="a2"/>
    <w:rsid w:val="00387AB3"/>
    <w:pPr>
      <w:numPr>
        <w:numId w:val="25"/>
      </w:numPr>
    </w:pPr>
  </w:style>
  <w:style w:type="character" w:customStyle="1" w:styleId="FontStyle35">
    <w:name w:val="Font Style35"/>
    <w:basedOn w:val="a0"/>
    <w:uiPriority w:val="99"/>
    <w:rsid w:val="00E82ADD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"/>
    <w:uiPriority w:val="99"/>
    <w:rsid w:val="00E82ADD"/>
    <w:pPr>
      <w:widowControl w:val="0"/>
      <w:autoSpaceDE w:val="0"/>
      <w:autoSpaceDN w:val="0"/>
      <w:adjustRightInd w:val="0"/>
      <w:spacing w:line="317" w:lineRule="exact"/>
      <w:ind w:firstLine="706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E82ADD"/>
    <w:pPr>
      <w:widowControl w:val="0"/>
      <w:autoSpaceDE w:val="0"/>
      <w:autoSpaceDN w:val="0"/>
      <w:adjustRightInd w:val="0"/>
      <w:spacing w:line="317" w:lineRule="exact"/>
      <w:ind w:firstLine="706"/>
      <w:jc w:val="both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9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35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73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7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5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D0388CC-3CC7-4C05-AEA7-FCEB7E872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1034</Words>
  <Characters>5899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6920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Грибов Александр Сергеевич</cp:lastModifiedBy>
  <cp:revision>9</cp:revision>
  <cp:lastPrinted>2021-10-07T09:00:00Z</cp:lastPrinted>
  <dcterms:created xsi:type="dcterms:W3CDTF">2021-10-07T08:31:00Z</dcterms:created>
  <dcterms:modified xsi:type="dcterms:W3CDTF">2021-11-11T12:03:00Z</dcterms:modified>
</cp:coreProperties>
</file>